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51D94">
      <w:pPr>
        <w:jc w:val="right"/>
        <w:pPrChange w:id="2" w:author="John Benito" w:date="2012-03-15T13:52:00Z">
          <w:pPr>
            <w:pStyle w:val="Heading1"/>
          </w:pPr>
        </w:pPrChange>
      </w:pPr>
      <w:r w:rsidRPr="00751D94">
        <w:rPr>
          <w:sz w:val="32"/>
          <w:szCs w:val="32"/>
          <w:rPrChange w:id="3" w:author="John Benito" w:date="2012-03-15T13:52:00Z">
            <w:rPr>
              <w:b w:val="0"/>
              <w:bCs w:val="0"/>
            </w:rPr>
          </w:rPrChange>
        </w:rPr>
        <w:t>ISO/IEC JTC 1/SC 22/WG 23 N 0</w:t>
      </w:r>
      <w:ins w:id="4" w:author="John Benito" w:date="2012-03-15T14:55:00Z">
        <w:r w:rsidR="00D562B9">
          <w:rPr>
            <w:sz w:val="32"/>
            <w:szCs w:val="32"/>
          </w:rPr>
          <w:t>390</w:t>
        </w:r>
      </w:ins>
      <w:del w:id="5" w:author="John Benito" w:date="2012-03-15T12:18:00Z">
        <w:r w:rsidRPr="00751D94">
          <w:rPr>
            <w:sz w:val="32"/>
            <w:szCs w:val="32"/>
            <w:rPrChange w:id="6" w:author="John Benito" w:date="2012-03-15T13:52:00Z">
              <w:rPr>
                <w:b w:val="0"/>
                <w:bCs w:val="0"/>
              </w:rPr>
            </w:rPrChange>
          </w:rPr>
          <w:delText>359</w:delText>
        </w:r>
      </w:del>
    </w:p>
    <w:p w:rsidR="00000000" w:rsidRDefault="00891A62">
      <w:pPr>
        <w:jc w:val="right"/>
        <w:rPr>
          <w:bCs/>
          <w:i/>
          <w:sz w:val="24"/>
        </w:rPr>
        <w:pPrChange w:id="7" w:author="John Benito" w:date="2012-03-15T12:19:00Z">
          <w:pPr/>
        </w:pPrChange>
      </w:pPr>
      <w:ins w:id="8" w:author="John Benito" w:date="2012-03-15T12:19:00Z">
        <w:r w:rsidRPr="00891A62">
          <w:rPr>
            <w:bCs/>
            <w:sz w:val="24"/>
          </w:rPr>
          <w:t>Date: 2012-03-15</w:t>
        </w:r>
      </w:ins>
      <w:del w:id="9" w:author="John Benito" w:date="2012-03-15T12:19:00Z">
        <w:r w:rsidR="00170153" w:rsidRPr="00891A62" w:rsidDel="00891A62">
          <w:rPr>
            <w:bCs/>
            <w:i/>
            <w:sz w:val="24"/>
          </w:rPr>
          <w:delText>Re</w:delText>
        </w:r>
      </w:del>
      <w:del w:id="10" w:author="John Benito" w:date="2012-03-15T12:18:00Z">
        <w:r w:rsidR="00170153" w:rsidRPr="00891A62" w:rsidDel="00891A62">
          <w:rPr>
            <w:bCs/>
            <w:i/>
            <w:sz w:val="24"/>
          </w:rPr>
          <w:delText>vised preliminary working draft, “Code Signing for Source Code”</w:delText>
        </w:r>
      </w:del>
    </w:p>
    <w:p w:rsidR="00000000" w:rsidRDefault="00751D94">
      <w:pPr>
        <w:jc w:val="right"/>
        <w:rPr>
          <w:ins w:id="11" w:author="John Benito" w:date="2012-03-15T12:20:00Z"/>
          <w:sz w:val="24"/>
          <w:rPrChange w:id="12" w:author="John Benito" w:date="2012-03-15T12:21:00Z">
            <w:rPr>
              <w:ins w:id="13" w:author="John Benito" w:date="2012-03-15T12:20:00Z"/>
            </w:rPr>
          </w:rPrChange>
        </w:rPr>
        <w:pPrChange w:id="14" w:author="John Benito" w:date="2012-03-15T12:20:00Z">
          <w:pPr/>
        </w:pPrChange>
      </w:pPr>
      <w:ins w:id="15" w:author="John Benito" w:date="2012-03-15T12:20:00Z">
        <w:r w:rsidRPr="00751D94">
          <w:rPr>
            <w:sz w:val="24"/>
            <w:rPrChange w:id="16" w:author="John Benito" w:date="2012-03-15T12:21:00Z">
              <w:rPr/>
            </w:rPrChange>
          </w:rPr>
          <w:t xml:space="preserve">ISO/IEC IS </w:t>
        </w:r>
        <w:r w:rsidR="005A536A">
          <w:rPr>
            <w:sz w:val="24"/>
          </w:rPr>
          <w:t>1796</w:t>
        </w:r>
        <w:r w:rsidRPr="00751D94">
          <w:rPr>
            <w:sz w:val="24"/>
            <w:rPrChange w:id="17" w:author="John Benito" w:date="2012-03-15T12:21:00Z">
              <w:rPr/>
            </w:rPrChange>
          </w:rPr>
          <w:t>0</w:t>
        </w:r>
      </w:ins>
    </w:p>
    <w:p w:rsidR="00000000" w:rsidRDefault="00751D94">
      <w:pPr>
        <w:numPr>
          <w:ins w:id="18" w:author="John Benito" w:date="2012-03-15T12:20:00Z"/>
        </w:numPr>
        <w:jc w:val="right"/>
        <w:rPr>
          <w:ins w:id="19" w:author="John Benito" w:date="2012-03-15T12:20:00Z"/>
          <w:sz w:val="24"/>
          <w:rPrChange w:id="20" w:author="John Benito" w:date="2012-03-15T12:21:00Z">
            <w:rPr>
              <w:ins w:id="21" w:author="John Benito" w:date="2012-03-15T12:20:00Z"/>
            </w:rPr>
          </w:rPrChange>
        </w:rPr>
        <w:pPrChange w:id="22" w:author="John Benito" w:date="2012-03-15T12:20:00Z">
          <w:pPr/>
        </w:pPrChange>
      </w:pPr>
      <w:ins w:id="23" w:author="John Benito" w:date="2012-03-15T12:20:00Z">
        <w:r w:rsidRPr="00751D94">
          <w:rPr>
            <w:sz w:val="24"/>
            <w:rPrChange w:id="24" w:author="John Benito" w:date="2012-03-15T12:21:00Z">
              <w:rPr/>
            </w:rPrChange>
          </w:rPr>
          <w:t>Secretariat: ANSI</w:t>
        </w:r>
      </w:ins>
    </w:p>
    <w:p w:rsidR="00891A62" w:rsidRPr="00891A62" w:rsidRDefault="00891A62" w:rsidP="00170153">
      <w:pPr>
        <w:numPr>
          <w:ins w:id="25" w:author="John Benito" w:date="2012-03-15T12:20:00Z"/>
        </w:numPr>
        <w:rPr>
          <w:b/>
          <w:bCs/>
          <w:sz w:val="24"/>
          <w:rPrChange w:id="26" w:author="John Benito" w:date="2012-03-15T12:21:00Z">
            <w:rPr>
              <w:b/>
              <w:bCs/>
              <w:i/>
              <w:sz w:val="24"/>
            </w:rPr>
          </w:rPrChange>
        </w:rPr>
      </w:pPr>
    </w:p>
    <w:tbl>
      <w:tblPr>
        <w:tblW w:w="10188" w:type="dxa"/>
        <w:tblLook w:val="01E0"/>
      </w:tblPr>
      <w:tblGrid>
        <w:gridCol w:w="1908"/>
        <w:gridCol w:w="8280"/>
      </w:tblGrid>
      <w:tr w:rsidR="00170153" w:rsidRPr="00CD27CC" w:rsidDel="00891A62">
        <w:trPr>
          <w:del w:id="27" w:author="John Benito" w:date="2012-03-15T12:19:00Z"/>
        </w:trPr>
        <w:tc>
          <w:tcPr>
            <w:tcW w:w="1908" w:type="dxa"/>
          </w:tcPr>
          <w:p w:rsidR="00170153" w:rsidRPr="00CD27CC" w:rsidDel="00891A62" w:rsidRDefault="00170153" w:rsidP="00170153">
            <w:pPr>
              <w:rPr>
                <w:del w:id="28" w:author="John Benito" w:date="2012-03-15T12:19:00Z"/>
                <w:rFonts w:ascii="Arial" w:hAnsi="Arial" w:cs="Arial"/>
                <w:b/>
                <w:sz w:val="24"/>
              </w:rPr>
            </w:pPr>
            <w:del w:id="29" w:author="John Benito" w:date="2012-03-15T12:19:00Z">
              <w:r w:rsidRPr="00CD27CC" w:rsidDel="00891A62">
                <w:rPr>
                  <w:rFonts w:ascii="Arial" w:hAnsi="Arial" w:cs="Arial"/>
                  <w:b/>
                  <w:bCs/>
                  <w:sz w:val="24"/>
                  <w:szCs w:val="20"/>
                </w:rPr>
                <w:delText>Date</w:delText>
              </w:r>
            </w:del>
          </w:p>
        </w:tc>
        <w:tc>
          <w:tcPr>
            <w:tcW w:w="8280" w:type="dxa"/>
          </w:tcPr>
          <w:p w:rsidR="00170153" w:rsidRPr="00FA2353" w:rsidDel="00891A62" w:rsidRDefault="00170153" w:rsidP="00170153">
            <w:pPr>
              <w:rPr>
                <w:del w:id="30" w:author="John Benito" w:date="2012-03-15T12:19:00Z"/>
                <w:sz w:val="24"/>
              </w:rPr>
            </w:pPr>
            <w:del w:id="31" w:author="John Benito" w:date="2012-03-15T12:19:00Z">
              <w:r w:rsidRPr="00FA2353" w:rsidDel="00891A62">
                <w:rPr>
                  <w:sz w:val="24"/>
                </w:rPr>
                <w:delText>9 September 2011</w:delText>
              </w:r>
            </w:del>
          </w:p>
        </w:tc>
      </w:tr>
      <w:tr w:rsidR="00170153" w:rsidRPr="00CD27CC" w:rsidDel="00891A62">
        <w:trPr>
          <w:del w:id="32" w:author="John Benito" w:date="2012-03-15T12:19:00Z"/>
        </w:trPr>
        <w:tc>
          <w:tcPr>
            <w:tcW w:w="1908" w:type="dxa"/>
          </w:tcPr>
          <w:p w:rsidR="00170153" w:rsidRPr="00CD27CC" w:rsidDel="00891A62" w:rsidRDefault="00170153" w:rsidP="00170153">
            <w:pPr>
              <w:rPr>
                <w:del w:id="33" w:author="John Benito" w:date="2012-03-15T12:19:00Z"/>
                <w:rFonts w:ascii="Arial" w:hAnsi="Arial" w:cs="Arial"/>
                <w:b/>
                <w:sz w:val="24"/>
              </w:rPr>
            </w:pPr>
            <w:del w:id="34" w:author="John Benito" w:date="2012-03-15T12:19:00Z">
              <w:r w:rsidRPr="00CD27CC" w:rsidDel="00891A62">
                <w:rPr>
                  <w:rFonts w:ascii="Arial" w:hAnsi="Arial" w:cs="Arial"/>
                  <w:b/>
                  <w:bCs/>
                  <w:sz w:val="24"/>
                  <w:szCs w:val="20"/>
                </w:rPr>
                <w:delText>Contributed by</w:delText>
              </w:r>
            </w:del>
          </w:p>
        </w:tc>
        <w:tc>
          <w:tcPr>
            <w:tcW w:w="8280" w:type="dxa"/>
          </w:tcPr>
          <w:p w:rsidR="00170153" w:rsidRPr="00FA2353" w:rsidDel="00891A62" w:rsidRDefault="00170153" w:rsidP="00170153">
            <w:pPr>
              <w:rPr>
                <w:del w:id="35" w:author="John Benito" w:date="2012-03-15T12:19:00Z"/>
                <w:sz w:val="24"/>
              </w:rPr>
            </w:pPr>
            <w:del w:id="36" w:author="John Benito" w:date="2012-03-15T12:19:00Z">
              <w:r w:rsidRPr="00FA2353" w:rsidDel="00891A62">
                <w:rPr>
                  <w:sz w:val="24"/>
                </w:rPr>
                <w:delText>Larry Wagoner</w:delText>
              </w:r>
            </w:del>
          </w:p>
        </w:tc>
      </w:tr>
      <w:tr w:rsidR="00170153" w:rsidRPr="00CD27CC" w:rsidDel="00891A62">
        <w:trPr>
          <w:del w:id="37" w:author="John Benito" w:date="2012-03-15T12:19:00Z"/>
        </w:trPr>
        <w:tc>
          <w:tcPr>
            <w:tcW w:w="1908" w:type="dxa"/>
          </w:tcPr>
          <w:p w:rsidR="00170153" w:rsidRPr="00CD27CC" w:rsidDel="00891A62" w:rsidRDefault="00170153" w:rsidP="00170153">
            <w:pPr>
              <w:rPr>
                <w:del w:id="38" w:author="John Benito" w:date="2012-03-15T12:19:00Z"/>
                <w:rFonts w:ascii="Arial" w:hAnsi="Arial" w:cs="Arial"/>
                <w:b/>
                <w:sz w:val="24"/>
              </w:rPr>
            </w:pPr>
            <w:del w:id="39" w:author="John Benito" w:date="2012-03-15T12:19:00Z">
              <w:r w:rsidRPr="00CD27CC" w:rsidDel="00891A62">
                <w:rPr>
                  <w:rFonts w:ascii="Arial" w:hAnsi="Arial" w:cs="Arial"/>
                  <w:b/>
                  <w:bCs/>
                  <w:sz w:val="24"/>
                  <w:szCs w:val="20"/>
                </w:rPr>
                <w:delText>Original file name</w:delText>
              </w:r>
            </w:del>
          </w:p>
        </w:tc>
        <w:tc>
          <w:tcPr>
            <w:tcW w:w="8280" w:type="dxa"/>
          </w:tcPr>
          <w:p w:rsidR="00170153" w:rsidRPr="00FA2353" w:rsidDel="00891A62" w:rsidRDefault="00170153" w:rsidP="00170153">
            <w:pPr>
              <w:rPr>
                <w:del w:id="40" w:author="John Benito" w:date="2012-03-15T12:19:00Z"/>
                <w:sz w:val="24"/>
              </w:rPr>
            </w:pPr>
            <w:del w:id="41" w:author="John Benito" w:date="2012-03-15T12:19:00Z">
              <w:r w:rsidRPr="00FA2353" w:rsidDel="00891A62">
                <w:rPr>
                  <w:sz w:val="24"/>
                </w:rPr>
                <w:delText>Prelim_WD_code_signing_090811.doc</w:delText>
              </w:r>
            </w:del>
          </w:p>
        </w:tc>
      </w:tr>
      <w:tr w:rsidR="00170153" w:rsidRPr="00CD27CC" w:rsidDel="00891A62">
        <w:trPr>
          <w:del w:id="42" w:author="John Benito" w:date="2012-03-15T12:19:00Z"/>
        </w:trPr>
        <w:tc>
          <w:tcPr>
            <w:tcW w:w="1908" w:type="dxa"/>
          </w:tcPr>
          <w:p w:rsidR="00170153" w:rsidRPr="00CD27CC" w:rsidDel="00891A62" w:rsidRDefault="00170153" w:rsidP="00170153">
            <w:pPr>
              <w:rPr>
                <w:del w:id="43" w:author="John Benito" w:date="2012-03-15T12:19:00Z"/>
                <w:rFonts w:ascii="Arial" w:hAnsi="Arial" w:cs="Arial"/>
                <w:b/>
                <w:sz w:val="24"/>
              </w:rPr>
            </w:pPr>
            <w:del w:id="44" w:author="John Benito" w:date="2012-03-15T12:19:00Z">
              <w:r w:rsidRPr="00CD27CC" w:rsidDel="00891A62">
                <w:rPr>
                  <w:rFonts w:ascii="Arial" w:hAnsi="Arial" w:cs="Arial"/>
                  <w:b/>
                  <w:bCs/>
                  <w:sz w:val="24"/>
                  <w:szCs w:val="20"/>
                </w:rPr>
                <w:delText>Notes</w:delText>
              </w:r>
            </w:del>
          </w:p>
        </w:tc>
        <w:tc>
          <w:tcPr>
            <w:tcW w:w="8280" w:type="dxa"/>
          </w:tcPr>
          <w:p w:rsidR="00170153" w:rsidRPr="00CD27CC" w:rsidDel="00891A62" w:rsidRDefault="00170153" w:rsidP="00170153">
            <w:pPr>
              <w:rPr>
                <w:del w:id="45" w:author="John Benito" w:date="2012-03-15T12:19:00Z"/>
                <w:sz w:val="24"/>
              </w:rPr>
            </w:pPr>
            <w:del w:id="46" w:author="John Benito" w:date="2012-03-15T12:19:00Z">
              <w:r w:rsidDel="00891A62">
                <w:rPr>
                  <w:sz w:val="24"/>
                </w:rPr>
                <w:delText>Replaces N0357</w:delText>
              </w:r>
            </w:del>
          </w:p>
        </w:tc>
      </w:tr>
    </w:tbl>
    <w:p w:rsidR="00000000" w:rsidRDefault="00751D94">
      <w:pPr>
        <w:pStyle w:val="zzCover"/>
        <w:numPr>
          <w:ins w:id="47" w:author="John Benito" w:date="2012-03-15T12:25:00Z"/>
        </w:numPr>
        <w:jc w:val="left"/>
        <w:rPr>
          <w:ins w:id="48" w:author="John Benito" w:date="2012-03-15T12:25:00Z"/>
          <w:rFonts w:asciiTheme="minorHAnsi" w:hAnsiTheme="minorHAnsi"/>
          <w:noProof/>
          <w:color w:val="0000FF"/>
          <w:sz w:val="28"/>
        </w:rPr>
        <w:pPrChange w:id="49" w:author="John Benito" w:date="2012-03-15T12:54:00Z">
          <w:pPr>
            <w:pStyle w:val="zzCover"/>
          </w:pPr>
        </w:pPrChange>
      </w:pPr>
      <w:ins w:id="50" w:author="John Benito" w:date="2012-03-15T12:22:00Z">
        <w:r w:rsidRPr="00751D94">
          <w:rPr>
            <w:rFonts w:asciiTheme="minorHAnsi" w:hAnsiTheme="minorHAnsi"/>
            <w:noProof/>
            <w:color w:val="0000FF"/>
            <w:sz w:val="28"/>
            <w:lang w:val="en-US"/>
            <w:rPrChange w:id="51" w:author="John Benito" w:date="2012-03-15T12:24:00Z">
              <w:rPr>
                <w:noProof/>
                <w:color w:val="0000FF"/>
                <w:sz w:val="28"/>
                <w:lang w:val="en-US"/>
              </w:rPr>
            </w:rPrChange>
          </w:rPr>
          <w:t xml:space="preserve">Information Technology—Programming </w:t>
        </w:r>
      </w:ins>
      <w:ins w:id="52" w:author="John Benito" w:date="2012-03-15T12:23:00Z">
        <w:r w:rsidRPr="00751D94">
          <w:rPr>
            <w:rFonts w:asciiTheme="minorHAnsi" w:hAnsiTheme="minorHAnsi"/>
            <w:noProof/>
            <w:color w:val="0000FF"/>
            <w:sz w:val="28"/>
            <w:lang w:val="en-US"/>
            <w:rPrChange w:id="53" w:author="John Benito" w:date="2012-03-15T12:24:00Z">
              <w:rPr>
                <w:noProof/>
                <w:color w:val="0000FF"/>
                <w:sz w:val="28"/>
                <w:lang w:val="en-US"/>
              </w:rPr>
            </w:rPrChange>
          </w:rPr>
          <w:t>lagnuages, their environments and system software interfaces</w:t>
        </w:r>
      </w:ins>
      <w:ins w:id="54" w:author="John Benito" w:date="2012-03-15T12:24:00Z">
        <w:r w:rsidR="00891A62">
          <w:rPr>
            <w:rFonts w:asciiTheme="minorHAnsi" w:hAnsiTheme="minorHAnsi"/>
            <w:noProof/>
            <w:color w:val="0000FF"/>
            <w:sz w:val="28"/>
            <w:lang w:val="en-US"/>
          </w:rPr>
          <w:t>—</w:t>
        </w:r>
      </w:ins>
      <w:ins w:id="55" w:author="John Benito" w:date="2012-03-15T12:25:00Z">
        <w:r w:rsidR="00891A62" w:rsidRPr="00891A62">
          <w:rPr>
            <w:rFonts w:asciiTheme="minorHAnsi" w:hAnsiTheme="minorHAnsi"/>
            <w:noProof/>
            <w:color w:val="0000FF"/>
            <w:sz w:val="28"/>
          </w:rPr>
          <w:t xml:space="preserve">Code Signing for Source Code </w:t>
        </w:r>
      </w:ins>
    </w:p>
    <w:p w:rsidR="00156FA4" w:rsidRPr="00156FA4" w:rsidRDefault="00156FA4" w:rsidP="00156FA4">
      <w:pPr>
        <w:spacing w:after="220"/>
        <w:rPr>
          <w:ins w:id="56" w:author="John Benito" w:date="2012-03-15T12:59:00Z"/>
          <w:rFonts w:eastAsia="Times New Roman"/>
          <w:sz w:val="20"/>
          <w:szCs w:val="20"/>
        </w:rPr>
      </w:pPr>
    </w:p>
    <w:p w:rsidR="00156FA4" w:rsidRPr="00156FA4" w:rsidRDefault="00156FA4" w:rsidP="00156FA4">
      <w:pPr>
        <w:pBdr>
          <w:top w:val="single" w:sz="6" w:space="1" w:color="auto"/>
          <w:left w:val="single" w:sz="6" w:space="4" w:color="auto"/>
          <w:bottom w:val="single" w:sz="6" w:space="1" w:color="auto"/>
          <w:right w:val="single" w:sz="6" w:space="4" w:color="auto"/>
        </w:pBdr>
        <w:spacing w:before="240" w:after="220"/>
        <w:jc w:val="center"/>
        <w:rPr>
          <w:ins w:id="57" w:author="John Benito" w:date="2012-03-15T12:59:00Z"/>
          <w:rFonts w:eastAsia="Times New Roman"/>
          <w:b/>
          <w:bCs/>
          <w:sz w:val="20"/>
          <w:szCs w:val="20"/>
        </w:rPr>
      </w:pPr>
      <w:ins w:id="58" w:author="John Benito" w:date="2012-03-15T12:59:00Z">
        <w:r w:rsidRPr="00156FA4">
          <w:rPr>
            <w:rFonts w:eastAsia="Times New Roman"/>
            <w:b/>
            <w:bCs/>
            <w:sz w:val="20"/>
            <w:szCs w:val="20"/>
          </w:rPr>
          <w:t>Warning</w:t>
        </w:r>
      </w:ins>
    </w:p>
    <w:p w:rsidR="00156FA4" w:rsidRPr="00156FA4" w:rsidRDefault="00156FA4" w:rsidP="00156FA4">
      <w:pPr>
        <w:pBdr>
          <w:top w:val="single" w:sz="6" w:space="1" w:color="auto"/>
          <w:left w:val="single" w:sz="6" w:space="4" w:color="auto"/>
          <w:bottom w:val="single" w:sz="6" w:space="1" w:color="auto"/>
          <w:right w:val="single" w:sz="6" w:space="4" w:color="auto"/>
        </w:pBdr>
        <w:spacing w:after="220"/>
        <w:rPr>
          <w:ins w:id="59" w:author="John Benito" w:date="2012-03-15T12:59:00Z"/>
          <w:rFonts w:eastAsia="Times New Roman"/>
          <w:sz w:val="20"/>
          <w:szCs w:val="20"/>
        </w:rPr>
      </w:pPr>
      <w:ins w:id="60" w:author="John Benito" w:date="2012-03-15T12:59:00Z">
        <w:r w:rsidRPr="00156FA4">
          <w:rPr>
            <w:rFonts w:eastAsia="Times New Roman"/>
            <w:sz w:val="20"/>
            <w:szCs w:val="20"/>
          </w:rPr>
          <w:t>This document is not an ISO International Standard. It is distributed for review and comment. It is subject to change without notice and may not be referred to as an International Standard.</w:t>
        </w:r>
      </w:ins>
    </w:p>
    <w:p w:rsidR="00156FA4" w:rsidRPr="00156FA4" w:rsidRDefault="00156FA4" w:rsidP="00156FA4">
      <w:pPr>
        <w:pBdr>
          <w:top w:val="single" w:sz="6" w:space="1" w:color="auto"/>
          <w:left w:val="single" w:sz="6" w:space="4" w:color="auto"/>
          <w:bottom w:val="single" w:sz="6" w:space="1" w:color="auto"/>
          <w:right w:val="single" w:sz="6" w:space="4" w:color="auto"/>
        </w:pBdr>
        <w:spacing w:after="220"/>
        <w:rPr>
          <w:ins w:id="61" w:author="John Benito" w:date="2012-03-15T12:59:00Z"/>
          <w:rFonts w:eastAsia="Times New Roman"/>
          <w:sz w:val="20"/>
          <w:szCs w:val="20"/>
        </w:rPr>
      </w:pPr>
      <w:ins w:id="62" w:author="John Benito" w:date="2012-03-15T12:59:00Z">
        <w:r w:rsidRPr="00156FA4">
          <w:rPr>
            <w:rFonts w:eastAsia="Times New Roman"/>
            <w:sz w:val="20"/>
            <w:szCs w:val="20"/>
          </w:rPr>
          <w:t>Recipients of this draft are invited to submit, with their comments, notification of any relevant patent rights of which they are aware and to provide supporting documentation.</w:t>
        </w:r>
      </w:ins>
    </w:p>
    <w:p w:rsidR="00891A62" w:rsidRDefault="00891A62" w:rsidP="00891A62">
      <w:pPr>
        <w:pStyle w:val="zzCover"/>
        <w:numPr>
          <w:ins w:id="63" w:author="John Benito" w:date="2012-03-15T12:21:00Z"/>
        </w:numPr>
        <w:jc w:val="left"/>
        <w:rPr>
          <w:ins w:id="64" w:author="John Benito" w:date="2012-03-15T13:02:00Z"/>
          <w:rFonts w:asciiTheme="minorHAnsi" w:hAnsiTheme="minorHAnsi"/>
          <w:color w:val="0000FF"/>
          <w:lang w:val="en-US"/>
        </w:rPr>
      </w:pPr>
    </w:p>
    <w:p w:rsidR="00156FA4" w:rsidRDefault="00156FA4" w:rsidP="00891A62">
      <w:pPr>
        <w:pStyle w:val="zzCover"/>
        <w:numPr>
          <w:ins w:id="65" w:author="John Benito" w:date="2012-03-15T12:21:00Z"/>
        </w:numPr>
        <w:jc w:val="left"/>
        <w:rPr>
          <w:ins w:id="66" w:author="John Benito" w:date="2012-03-15T13:02:00Z"/>
          <w:rFonts w:asciiTheme="minorHAnsi" w:hAnsiTheme="minorHAnsi"/>
          <w:color w:val="0000FF"/>
          <w:lang w:val="en-US"/>
        </w:rPr>
      </w:pPr>
    </w:p>
    <w:p w:rsidR="00156FA4" w:rsidRDefault="00156FA4" w:rsidP="00891A62">
      <w:pPr>
        <w:pStyle w:val="zzCover"/>
        <w:numPr>
          <w:ins w:id="67" w:author="John Benito" w:date="2012-03-15T12:21:00Z"/>
        </w:numPr>
        <w:jc w:val="left"/>
        <w:rPr>
          <w:ins w:id="68" w:author="John Benito" w:date="2012-03-15T13:02:00Z"/>
          <w:rFonts w:asciiTheme="minorHAnsi" w:hAnsiTheme="minorHAnsi"/>
          <w:color w:val="0000FF"/>
          <w:lang w:val="en-US"/>
        </w:rPr>
      </w:pPr>
    </w:p>
    <w:p w:rsidR="00156FA4" w:rsidRDefault="00156FA4" w:rsidP="00891A62">
      <w:pPr>
        <w:pStyle w:val="zzCover"/>
        <w:numPr>
          <w:ins w:id="69" w:author="John Benito" w:date="2012-03-15T12:21:00Z"/>
        </w:numPr>
        <w:jc w:val="left"/>
        <w:rPr>
          <w:ins w:id="70" w:author="John Benito" w:date="2012-03-15T13:02:00Z"/>
          <w:rFonts w:asciiTheme="minorHAnsi" w:hAnsiTheme="minorHAnsi"/>
          <w:color w:val="0000FF"/>
          <w:lang w:val="en-US"/>
        </w:rPr>
      </w:pPr>
    </w:p>
    <w:p w:rsidR="00156FA4" w:rsidRDefault="00156FA4" w:rsidP="00891A62">
      <w:pPr>
        <w:pStyle w:val="zzCover"/>
        <w:numPr>
          <w:ins w:id="71" w:author="John Benito" w:date="2012-03-15T12:21:00Z"/>
        </w:numPr>
        <w:jc w:val="left"/>
        <w:rPr>
          <w:ins w:id="72" w:author="John Benito" w:date="2012-03-15T13:02:00Z"/>
          <w:rFonts w:asciiTheme="minorHAnsi" w:hAnsiTheme="minorHAnsi"/>
          <w:color w:val="0000FF"/>
          <w:lang w:val="en-US"/>
        </w:rPr>
      </w:pPr>
    </w:p>
    <w:p w:rsidR="00156FA4" w:rsidRDefault="00156FA4" w:rsidP="00891A62">
      <w:pPr>
        <w:pStyle w:val="zzCover"/>
        <w:numPr>
          <w:ins w:id="73" w:author="John Benito" w:date="2012-03-15T12:21:00Z"/>
        </w:numPr>
        <w:jc w:val="left"/>
        <w:rPr>
          <w:ins w:id="74" w:author="John Benito" w:date="2012-03-15T13:02:00Z"/>
          <w:rFonts w:asciiTheme="minorHAnsi" w:hAnsiTheme="minorHAnsi"/>
          <w:color w:val="0000FF"/>
          <w:lang w:val="en-US"/>
        </w:rPr>
      </w:pPr>
    </w:p>
    <w:p w:rsidR="00156FA4" w:rsidRDefault="00156FA4" w:rsidP="00891A62">
      <w:pPr>
        <w:pStyle w:val="zzCover"/>
        <w:numPr>
          <w:ins w:id="75" w:author="John Benito" w:date="2012-03-15T12:21:00Z"/>
        </w:numPr>
        <w:jc w:val="left"/>
        <w:rPr>
          <w:ins w:id="76" w:author="John Benito" w:date="2012-03-15T13:02:00Z"/>
          <w:rFonts w:asciiTheme="minorHAnsi" w:hAnsiTheme="minorHAnsi"/>
          <w:color w:val="0000FF"/>
          <w:lang w:val="en-US"/>
        </w:rPr>
      </w:pPr>
    </w:p>
    <w:p w:rsidR="00156FA4" w:rsidRDefault="00156FA4" w:rsidP="00891A62">
      <w:pPr>
        <w:pStyle w:val="zzCover"/>
        <w:numPr>
          <w:ins w:id="77" w:author="John Benito" w:date="2012-03-15T12:21:00Z"/>
        </w:numPr>
        <w:jc w:val="left"/>
        <w:rPr>
          <w:ins w:id="78" w:author="John Benito" w:date="2012-03-15T13:02:00Z"/>
          <w:rFonts w:asciiTheme="minorHAnsi" w:hAnsiTheme="minorHAnsi"/>
          <w:color w:val="0000FF"/>
          <w:lang w:val="en-US"/>
        </w:rPr>
      </w:pPr>
    </w:p>
    <w:p w:rsidR="00156FA4" w:rsidRPr="00891A62" w:rsidRDefault="00156FA4" w:rsidP="00891A62">
      <w:pPr>
        <w:pStyle w:val="zzCover"/>
        <w:numPr>
          <w:ins w:id="79" w:author="John Benito" w:date="2012-03-15T12:21:00Z"/>
        </w:numPr>
        <w:jc w:val="left"/>
        <w:rPr>
          <w:ins w:id="80" w:author="John Benito" w:date="2012-03-15T12:21:00Z"/>
          <w:rFonts w:asciiTheme="minorHAnsi" w:hAnsiTheme="minorHAnsi"/>
          <w:color w:val="0000FF"/>
          <w:lang w:val="en-US"/>
          <w:rPrChange w:id="81" w:author="John Benito" w:date="2012-03-15T12:24:00Z">
            <w:rPr>
              <w:ins w:id="82" w:author="John Benito" w:date="2012-03-15T12:21:00Z"/>
              <w:color w:val="0000FF"/>
              <w:lang w:val="en-US"/>
            </w:rPr>
          </w:rPrChange>
        </w:rPr>
      </w:pPr>
    </w:p>
    <w:p w:rsidR="00156FA4" w:rsidRPr="00156FA4" w:rsidRDefault="00156FA4" w:rsidP="00156FA4">
      <w:pPr>
        <w:suppressAutoHyphens/>
        <w:spacing w:after="0"/>
        <w:rPr>
          <w:ins w:id="83" w:author="John Benito" w:date="2012-03-15T13:00:00Z"/>
          <w:rFonts w:eastAsia="Times New Roman"/>
          <w:sz w:val="20"/>
          <w:szCs w:val="20"/>
        </w:rPr>
      </w:pPr>
      <w:ins w:id="84" w:author="John Benito" w:date="2012-03-15T13:00:00Z">
        <w:r w:rsidRPr="00156FA4">
          <w:rPr>
            <w:rFonts w:eastAsia="Times New Roman"/>
            <w:sz w:val="20"/>
            <w:szCs w:val="20"/>
          </w:rPr>
          <w:t>Document type: International standard</w:t>
        </w:r>
      </w:ins>
    </w:p>
    <w:p w:rsidR="00156FA4" w:rsidRPr="00156FA4" w:rsidRDefault="00156FA4" w:rsidP="00156FA4">
      <w:pPr>
        <w:suppressAutoHyphens/>
        <w:spacing w:after="0"/>
        <w:rPr>
          <w:ins w:id="85" w:author="John Benito" w:date="2012-03-15T13:00:00Z"/>
          <w:rFonts w:eastAsia="Times New Roman"/>
          <w:sz w:val="20"/>
          <w:szCs w:val="20"/>
        </w:rPr>
      </w:pPr>
      <w:ins w:id="86" w:author="John Benito" w:date="2012-03-15T13:00:00Z">
        <w:r w:rsidRPr="00156FA4">
          <w:rPr>
            <w:rFonts w:eastAsia="Times New Roman"/>
            <w:sz w:val="20"/>
            <w:szCs w:val="20"/>
          </w:rPr>
          <w:t>Document subtype: if applicable</w:t>
        </w:r>
      </w:ins>
    </w:p>
    <w:p w:rsidR="00156FA4" w:rsidRPr="00156FA4" w:rsidRDefault="00156FA4" w:rsidP="00156FA4">
      <w:pPr>
        <w:suppressAutoHyphens/>
        <w:spacing w:after="0"/>
        <w:rPr>
          <w:ins w:id="87" w:author="John Benito" w:date="2012-03-15T13:00:00Z"/>
          <w:rFonts w:eastAsia="Times New Roman"/>
          <w:sz w:val="20"/>
          <w:szCs w:val="20"/>
        </w:rPr>
      </w:pPr>
      <w:ins w:id="88" w:author="John Benito" w:date="2012-03-15T13:00:00Z">
        <w:r w:rsidRPr="00156FA4">
          <w:rPr>
            <w:rFonts w:eastAsia="Times New Roman"/>
            <w:sz w:val="20"/>
            <w:szCs w:val="20"/>
          </w:rPr>
          <w:t>Document stage: (20) development stage</w:t>
        </w:r>
      </w:ins>
    </w:p>
    <w:p w:rsidR="00156FA4" w:rsidRPr="00156FA4" w:rsidRDefault="00156FA4" w:rsidP="00156FA4">
      <w:pPr>
        <w:suppressAutoHyphens/>
        <w:spacing w:after="0"/>
        <w:rPr>
          <w:ins w:id="89" w:author="John Benito" w:date="2012-03-15T13:00:00Z"/>
          <w:rFonts w:eastAsia="Times New Roman"/>
          <w:sz w:val="20"/>
          <w:szCs w:val="20"/>
        </w:rPr>
      </w:pPr>
      <w:ins w:id="90" w:author="John Benito" w:date="2012-03-15T13:00:00Z">
        <w:r w:rsidRPr="00156FA4">
          <w:rPr>
            <w:rFonts w:eastAsia="Times New Roman"/>
            <w:sz w:val="20"/>
            <w:szCs w:val="20"/>
          </w:rPr>
          <w:t>Document language: E</w:t>
        </w:r>
      </w:ins>
    </w:p>
    <w:p w:rsidR="00000000" w:rsidRDefault="00075AFC">
      <w:pPr>
        <w:rPr>
          <w:del w:id="91" w:author="John Benito" w:date="2012-03-15T12:19:00Z"/>
          <w:sz w:val="24"/>
        </w:rPr>
      </w:pPr>
    </w:p>
    <w:p w:rsidR="00000000" w:rsidRDefault="00170153">
      <w:pPr>
        <w:autoSpaceDE w:val="0"/>
        <w:autoSpaceDN w:val="0"/>
        <w:adjustRightInd w:val="0"/>
        <w:rPr>
          <w:del w:id="92" w:author="John Benito" w:date="2012-03-15T12:19:00Z"/>
          <w:rFonts w:ascii="Arial-BoldMT" w:hAnsi="Arial-BoldMT" w:cs="Arial-BoldMT"/>
          <w:sz w:val="24"/>
          <w:szCs w:val="20"/>
        </w:rPr>
      </w:pPr>
      <w:del w:id="93" w:author="John Benito" w:date="2012-03-15T12:19:00Z">
        <w:r w:rsidRPr="00CD27CC" w:rsidDel="00891A62">
          <w:rPr>
            <w:rFonts w:ascii="Arial-BoldMT" w:hAnsi="Arial-BoldMT" w:cs="Arial-BoldMT"/>
            <w:sz w:val="24"/>
            <w:szCs w:val="20"/>
          </w:rPr>
          <w:delText>The following is a preliminary working draft related to a New Work Item Proposal which has not yet been approved. It is offered as an illustration of what the proposed project might produce.</w:delText>
        </w:r>
      </w:del>
    </w:p>
    <w:p w:rsidR="008C6546" w:rsidRPr="00BD083E" w:rsidRDefault="00170153" w:rsidP="008C6546">
      <w:r>
        <w:rPr>
          <w:rFonts w:ascii="Arial-BoldMT" w:hAnsi="Arial-BoldMT" w:cs="Arial-BoldMT"/>
          <w:sz w:val="20"/>
          <w:szCs w:val="20"/>
        </w:rPr>
        <w:br w:type="page"/>
      </w:r>
    </w:p>
    <w:p w:rsidR="008C6546" w:rsidRPr="00BD083E" w:rsidRDefault="008C6546" w:rsidP="008C6546">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Pr="00BD083E">
        <w:rPr>
          <w:b/>
          <w:bCs/>
          <w:color w:val="auto"/>
          <w:sz w:val="24"/>
          <w:szCs w:val="24"/>
        </w:rPr>
        <w:t>opyright notice</w:t>
      </w:r>
    </w:p>
    <w:p w:rsidR="008C6546" w:rsidRPr="00BD083E" w:rsidRDefault="008C6546" w:rsidP="008C6546">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rsidR="008C6546" w:rsidRPr="00BD083E" w:rsidRDefault="008C6546" w:rsidP="008C6546">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rsidR="008C6546" w:rsidRPr="00BD083E" w:rsidRDefault="008C6546" w:rsidP="008C6546">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rsidR="008C6546" w:rsidRPr="00BD083E" w:rsidRDefault="008C6546" w:rsidP="008C6546">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rsidR="008C6546" w:rsidRPr="00BD083E" w:rsidRDefault="008C6546" w:rsidP="008C6546">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rsidR="008C6546" w:rsidRPr="00DC577E" w:rsidRDefault="008C6546" w:rsidP="008C6546">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rsidR="008C6546" w:rsidRPr="00DC577E" w:rsidRDefault="008C6546" w:rsidP="008C6546">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rsidR="008C6546" w:rsidRPr="00342D6E" w:rsidRDefault="008C6546" w:rsidP="008C6546">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rsidR="008C6546" w:rsidRPr="00BD083E" w:rsidRDefault="008C6546" w:rsidP="008C6546">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rsidR="008C6546" w:rsidRPr="00BD083E" w:rsidRDefault="008C6546" w:rsidP="008C6546">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rsidR="007210A3" w:rsidRDefault="007210A3">
      <w:pPr>
        <w:spacing w:after="0" w:line="240" w:lineRule="auto"/>
        <w:rPr>
          <w:rStyle w:val="Strong"/>
          <w:rFonts w:asciiTheme="minorHAnsi" w:eastAsiaTheme="minorEastAsia" w:hAnsiTheme="minorHAnsi" w:cstheme="minorBidi"/>
          <w:color w:val="0000FF"/>
        </w:rPr>
      </w:pPr>
      <w:r>
        <w:rPr>
          <w:rStyle w:val="Strong"/>
          <w:color w:val="FF0000"/>
          <w:sz w:val="48"/>
          <w:szCs w:val="48"/>
        </w:rPr>
        <w:br w:type="page"/>
      </w:r>
    </w:p>
    <w:sdt>
      <w:sdtPr>
        <w:rPr>
          <w:rFonts w:ascii="Calibri" w:eastAsia="Calibri" w:hAnsi="Calibri" w:cs="Times New Roman"/>
          <w:b w:val="0"/>
          <w:bCs w:val="0"/>
          <w:color w:val="auto"/>
          <w:sz w:val="22"/>
          <w:szCs w:val="22"/>
          <w:lang w:eastAsia="en-US"/>
        </w:rPr>
        <w:id w:val="540784654"/>
        <w:docPartObj>
          <w:docPartGallery w:val="Table of Contents"/>
          <w:docPartUnique/>
        </w:docPartObj>
      </w:sdtPr>
      <w:sdtEndPr>
        <w:rPr>
          <w:noProof/>
        </w:rPr>
      </w:sdtEndPr>
      <w:sdtContent>
        <w:p w:rsidR="007210A3" w:rsidRDefault="007210A3">
          <w:pPr>
            <w:pStyle w:val="TOCHeading"/>
          </w:pPr>
          <w:r>
            <w:t>Table of Contents</w:t>
          </w:r>
        </w:p>
        <w:p w:rsidR="00391D79" w:rsidRDefault="00751D94">
          <w:pPr>
            <w:pStyle w:val="TOC1"/>
            <w:rPr>
              <w:ins w:id="94" w:author="John Benito" w:date="2012-03-15T15:32:00Z"/>
              <w:rFonts w:asciiTheme="minorHAnsi" w:eastAsiaTheme="minorEastAsia" w:hAnsiTheme="minorHAnsi" w:cstheme="minorBidi"/>
              <w:noProof/>
            </w:rPr>
          </w:pPr>
          <w:r w:rsidRPr="00751D94">
            <w:fldChar w:fldCharType="begin"/>
          </w:r>
          <w:r w:rsidR="007210A3">
            <w:instrText xml:space="preserve"> TOC \o "1-3" \h \z \u </w:instrText>
          </w:r>
          <w:r w:rsidRPr="00751D94">
            <w:fldChar w:fldCharType="separate"/>
          </w:r>
          <w:ins w:id="95" w:author="John Benito" w:date="2012-03-15T15:32:00Z">
            <w:r w:rsidRPr="002F29B7">
              <w:rPr>
                <w:rStyle w:val="Hyperlink"/>
                <w:noProof/>
              </w:rPr>
              <w:fldChar w:fldCharType="begin"/>
            </w:r>
            <w:r w:rsidR="00391D79" w:rsidRPr="002F29B7">
              <w:rPr>
                <w:rStyle w:val="Hyperlink"/>
                <w:noProof/>
              </w:rPr>
              <w:instrText xml:space="preserve"> </w:instrText>
            </w:r>
            <w:r w:rsidR="00391D79">
              <w:rPr>
                <w:noProof/>
              </w:rPr>
              <w:instrText>HYPERLINK \l "_Toc319588861"</w:instrText>
            </w:r>
            <w:r w:rsidR="00391D79" w:rsidRPr="002F29B7">
              <w:rPr>
                <w:rStyle w:val="Hyperlink"/>
                <w:noProof/>
              </w:rPr>
              <w:instrText xml:space="preserve"> </w:instrText>
            </w:r>
            <w:r w:rsidRPr="002F29B7">
              <w:rPr>
                <w:rStyle w:val="Hyperlink"/>
                <w:noProof/>
              </w:rPr>
              <w:fldChar w:fldCharType="separate"/>
            </w:r>
            <w:r w:rsidR="00391D79" w:rsidRPr="002F29B7">
              <w:rPr>
                <w:rStyle w:val="Hyperlink"/>
                <w:noProof/>
              </w:rPr>
              <w:t>Foreword</w:t>
            </w:r>
            <w:r w:rsidR="00391D79">
              <w:rPr>
                <w:noProof/>
                <w:webHidden/>
              </w:rPr>
              <w:tab/>
            </w:r>
            <w:r>
              <w:rPr>
                <w:noProof/>
                <w:webHidden/>
              </w:rPr>
              <w:fldChar w:fldCharType="begin"/>
            </w:r>
            <w:r w:rsidR="00391D79">
              <w:rPr>
                <w:noProof/>
                <w:webHidden/>
              </w:rPr>
              <w:instrText xml:space="preserve"> PAGEREF _Toc319588861 \h </w:instrText>
            </w:r>
          </w:ins>
          <w:r w:rsidR="00075AFC">
            <w:rPr>
              <w:noProof/>
            </w:rPr>
          </w:r>
          <w:r>
            <w:rPr>
              <w:noProof/>
              <w:webHidden/>
            </w:rPr>
            <w:fldChar w:fldCharType="separate"/>
          </w:r>
          <w:ins w:id="96" w:author="John Benito" w:date="2012-03-16T09:54:00Z">
            <w:r w:rsidR="00075AFC">
              <w:rPr>
                <w:noProof/>
                <w:webHidden/>
              </w:rPr>
              <w:t>iv</w:t>
            </w:r>
          </w:ins>
          <w:ins w:id="97" w:author="John Benito" w:date="2012-03-15T15:32:00Z">
            <w:r>
              <w:rPr>
                <w:noProof/>
                <w:webHidden/>
              </w:rPr>
              <w:fldChar w:fldCharType="end"/>
            </w:r>
            <w:r w:rsidRPr="002F29B7">
              <w:rPr>
                <w:rStyle w:val="Hyperlink"/>
                <w:noProof/>
              </w:rPr>
              <w:fldChar w:fldCharType="end"/>
            </w:r>
          </w:ins>
        </w:p>
        <w:p w:rsidR="00391D79" w:rsidRDefault="00751D94">
          <w:pPr>
            <w:pStyle w:val="TOC1"/>
            <w:rPr>
              <w:ins w:id="98" w:author="John Benito" w:date="2012-03-15T15:32:00Z"/>
              <w:rFonts w:asciiTheme="minorHAnsi" w:eastAsiaTheme="minorEastAsia" w:hAnsiTheme="minorHAnsi" w:cstheme="minorBidi"/>
              <w:noProof/>
            </w:rPr>
          </w:pPr>
          <w:ins w:id="99" w:author="John Benito" w:date="2012-03-15T15:32:00Z">
            <w:r w:rsidRPr="002F29B7">
              <w:rPr>
                <w:rStyle w:val="Hyperlink"/>
                <w:noProof/>
              </w:rPr>
              <w:fldChar w:fldCharType="begin"/>
            </w:r>
            <w:r w:rsidR="00391D79" w:rsidRPr="002F29B7">
              <w:rPr>
                <w:rStyle w:val="Hyperlink"/>
                <w:noProof/>
              </w:rPr>
              <w:instrText xml:space="preserve"> </w:instrText>
            </w:r>
            <w:r w:rsidR="00391D79">
              <w:rPr>
                <w:noProof/>
              </w:rPr>
              <w:instrText>HYPERLINK \l "_Toc319588862"</w:instrText>
            </w:r>
            <w:r w:rsidR="00391D79" w:rsidRPr="002F29B7">
              <w:rPr>
                <w:rStyle w:val="Hyperlink"/>
                <w:noProof/>
              </w:rPr>
              <w:instrText xml:space="preserve"> </w:instrText>
            </w:r>
          </w:ins>
          <w:r w:rsidR="00075AFC" w:rsidRPr="00075AFC">
            <w:rPr>
              <w:noProof/>
              <w:color w:val="1364C4"/>
            </w:rPr>
          </w:r>
          <w:ins w:id="100" w:author="John Benito" w:date="2012-03-15T15:32:00Z">
            <w:r w:rsidRPr="002F29B7">
              <w:rPr>
                <w:rStyle w:val="Hyperlink"/>
                <w:noProof/>
              </w:rPr>
              <w:fldChar w:fldCharType="separate"/>
            </w:r>
            <w:r w:rsidR="00391D79" w:rsidRPr="002F29B7">
              <w:rPr>
                <w:rStyle w:val="Hyperlink"/>
                <w:noProof/>
              </w:rPr>
              <w:t>Introduction</w:t>
            </w:r>
            <w:r w:rsidR="00391D79">
              <w:rPr>
                <w:noProof/>
                <w:webHidden/>
              </w:rPr>
              <w:tab/>
            </w:r>
            <w:r>
              <w:rPr>
                <w:noProof/>
                <w:webHidden/>
              </w:rPr>
              <w:fldChar w:fldCharType="begin"/>
            </w:r>
            <w:r w:rsidR="00391D79">
              <w:rPr>
                <w:noProof/>
                <w:webHidden/>
              </w:rPr>
              <w:instrText xml:space="preserve"> PAGEREF _Toc319588862 \h </w:instrText>
            </w:r>
          </w:ins>
          <w:r w:rsidR="00075AFC">
            <w:rPr>
              <w:noProof/>
            </w:rPr>
          </w:r>
          <w:r>
            <w:rPr>
              <w:noProof/>
              <w:webHidden/>
            </w:rPr>
            <w:fldChar w:fldCharType="separate"/>
          </w:r>
          <w:ins w:id="101" w:author="John Benito" w:date="2012-03-16T09:54:00Z">
            <w:r w:rsidR="00075AFC">
              <w:rPr>
                <w:noProof/>
                <w:webHidden/>
              </w:rPr>
              <w:t>v</w:t>
            </w:r>
          </w:ins>
          <w:ins w:id="102" w:author="John Benito" w:date="2012-03-15T15:32:00Z">
            <w:r>
              <w:rPr>
                <w:noProof/>
                <w:webHidden/>
              </w:rPr>
              <w:fldChar w:fldCharType="end"/>
            </w:r>
            <w:r w:rsidRPr="002F29B7">
              <w:rPr>
                <w:rStyle w:val="Hyperlink"/>
                <w:noProof/>
              </w:rPr>
              <w:fldChar w:fldCharType="end"/>
            </w:r>
          </w:ins>
        </w:p>
        <w:p w:rsidR="00391D79" w:rsidRDefault="00751D94">
          <w:pPr>
            <w:pStyle w:val="TOC1"/>
            <w:rPr>
              <w:ins w:id="103" w:author="John Benito" w:date="2012-03-15T15:32:00Z"/>
              <w:rFonts w:asciiTheme="minorHAnsi" w:eastAsiaTheme="minorEastAsia" w:hAnsiTheme="minorHAnsi" w:cstheme="minorBidi"/>
              <w:noProof/>
            </w:rPr>
          </w:pPr>
          <w:ins w:id="104" w:author="John Benito" w:date="2012-03-15T15:32:00Z">
            <w:r w:rsidRPr="002F29B7">
              <w:rPr>
                <w:rStyle w:val="Hyperlink"/>
                <w:noProof/>
              </w:rPr>
              <w:fldChar w:fldCharType="begin"/>
            </w:r>
            <w:r w:rsidR="00391D79" w:rsidRPr="002F29B7">
              <w:rPr>
                <w:rStyle w:val="Hyperlink"/>
                <w:noProof/>
              </w:rPr>
              <w:instrText xml:space="preserve"> </w:instrText>
            </w:r>
            <w:r w:rsidR="00391D79">
              <w:rPr>
                <w:noProof/>
              </w:rPr>
              <w:instrText>HYPERLINK \l "_Toc319588863"</w:instrText>
            </w:r>
            <w:r w:rsidR="00391D79" w:rsidRPr="002F29B7">
              <w:rPr>
                <w:rStyle w:val="Hyperlink"/>
                <w:noProof/>
              </w:rPr>
              <w:instrText xml:space="preserve"> </w:instrText>
            </w:r>
          </w:ins>
          <w:r w:rsidR="00075AFC" w:rsidRPr="00075AFC">
            <w:rPr>
              <w:noProof/>
              <w:color w:val="1364C4"/>
            </w:rPr>
          </w:r>
          <w:ins w:id="105" w:author="John Benito" w:date="2012-03-15T15:32:00Z">
            <w:r w:rsidRPr="002F29B7">
              <w:rPr>
                <w:rStyle w:val="Hyperlink"/>
                <w:noProof/>
              </w:rPr>
              <w:fldChar w:fldCharType="separate"/>
            </w:r>
            <w:r w:rsidR="00391D79" w:rsidRPr="002F29B7">
              <w:rPr>
                <w:rStyle w:val="Hyperlink"/>
                <w:noProof/>
              </w:rPr>
              <w:t>1. Scope</w:t>
            </w:r>
            <w:r w:rsidR="00391D79">
              <w:rPr>
                <w:noProof/>
                <w:webHidden/>
              </w:rPr>
              <w:tab/>
            </w:r>
            <w:r>
              <w:rPr>
                <w:noProof/>
                <w:webHidden/>
              </w:rPr>
              <w:fldChar w:fldCharType="begin"/>
            </w:r>
            <w:r w:rsidR="00391D79">
              <w:rPr>
                <w:noProof/>
                <w:webHidden/>
              </w:rPr>
              <w:instrText xml:space="preserve"> PAGEREF _Toc319588863 \h </w:instrText>
            </w:r>
          </w:ins>
          <w:r w:rsidR="00075AFC">
            <w:rPr>
              <w:noProof/>
            </w:rPr>
          </w:r>
          <w:r>
            <w:rPr>
              <w:noProof/>
              <w:webHidden/>
            </w:rPr>
            <w:fldChar w:fldCharType="separate"/>
          </w:r>
          <w:ins w:id="106" w:author="John Benito" w:date="2012-03-16T09:54:00Z">
            <w:r w:rsidR="00075AFC">
              <w:rPr>
                <w:noProof/>
                <w:webHidden/>
              </w:rPr>
              <w:t>6</w:t>
            </w:r>
          </w:ins>
          <w:ins w:id="107" w:author="John Benito" w:date="2012-03-15T15:32:00Z">
            <w:r>
              <w:rPr>
                <w:noProof/>
                <w:webHidden/>
              </w:rPr>
              <w:fldChar w:fldCharType="end"/>
            </w:r>
            <w:r w:rsidRPr="002F29B7">
              <w:rPr>
                <w:rStyle w:val="Hyperlink"/>
                <w:noProof/>
              </w:rPr>
              <w:fldChar w:fldCharType="end"/>
            </w:r>
          </w:ins>
        </w:p>
        <w:p w:rsidR="00391D79" w:rsidRDefault="00751D94">
          <w:pPr>
            <w:pStyle w:val="TOC1"/>
            <w:rPr>
              <w:ins w:id="108" w:author="John Benito" w:date="2012-03-15T15:32:00Z"/>
              <w:rFonts w:asciiTheme="minorHAnsi" w:eastAsiaTheme="minorEastAsia" w:hAnsiTheme="minorHAnsi" w:cstheme="minorBidi"/>
              <w:noProof/>
            </w:rPr>
          </w:pPr>
          <w:ins w:id="109" w:author="John Benito" w:date="2012-03-15T15:32:00Z">
            <w:r w:rsidRPr="002F29B7">
              <w:rPr>
                <w:rStyle w:val="Hyperlink"/>
                <w:noProof/>
              </w:rPr>
              <w:fldChar w:fldCharType="begin"/>
            </w:r>
            <w:r w:rsidR="00391D79" w:rsidRPr="002F29B7">
              <w:rPr>
                <w:rStyle w:val="Hyperlink"/>
                <w:noProof/>
              </w:rPr>
              <w:instrText xml:space="preserve"> </w:instrText>
            </w:r>
            <w:r w:rsidR="00391D79">
              <w:rPr>
                <w:noProof/>
              </w:rPr>
              <w:instrText>HYPERLINK \l "_Toc319588864"</w:instrText>
            </w:r>
            <w:r w:rsidR="00391D79" w:rsidRPr="002F29B7">
              <w:rPr>
                <w:rStyle w:val="Hyperlink"/>
                <w:noProof/>
              </w:rPr>
              <w:instrText xml:space="preserve"> </w:instrText>
            </w:r>
          </w:ins>
          <w:r w:rsidR="00075AFC" w:rsidRPr="00075AFC">
            <w:rPr>
              <w:noProof/>
              <w:color w:val="1364C4"/>
            </w:rPr>
          </w:r>
          <w:ins w:id="110" w:author="John Benito" w:date="2012-03-15T15:32:00Z">
            <w:r w:rsidRPr="002F29B7">
              <w:rPr>
                <w:rStyle w:val="Hyperlink"/>
                <w:noProof/>
              </w:rPr>
              <w:fldChar w:fldCharType="separate"/>
            </w:r>
            <w:r w:rsidR="00391D79" w:rsidRPr="002F29B7">
              <w:rPr>
                <w:rStyle w:val="Hyperlink"/>
                <w:noProof/>
              </w:rPr>
              <w:t>2. Normative References</w:t>
            </w:r>
            <w:r w:rsidR="00391D79">
              <w:rPr>
                <w:noProof/>
                <w:webHidden/>
              </w:rPr>
              <w:tab/>
            </w:r>
            <w:r>
              <w:rPr>
                <w:noProof/>
                <w:webHidden/>
              </w:rPr>
              <w:fldChar w:fldCharType="begin"/>
            </w:r>
            <w:r w:rsidR="00391D79">
              <w:rPr>
                <w:noProof/>
                <w:webHidden/>
              </w:rPr>
              <w:instrText xml:space="preserve"> PAGEREF _Toc319588864 \h </w:instrText>
            </w:r>
          </w:ins>
          <w:r w:rsidR="00075AFC">
            <w:rPr>
              <w:noProof/>
            </w:rPr>
          </w:r>
          <w:r>
            <w:rPr>
              <w:noProof/>
              <w:webHidden/>
            </w:rPr>
            <w:fldChar w:fldCharType="separate"/>
          </w:r>
          <w:ins w:id="111" w:author="John Benito" w:date="2012-03-16T09:54:00Z">
            <w:r w:rsidR="00075AFC">
              <w:rPr>
                <w:noProof/>
                <w:webHidden/>
              </w:rPr>
              <w:t>6</w:t>
            </w:r>
          </w:ins>
          <w:ins w:id="112" w:author="John Benito" w:date="2012-03-15T15:32:00Z">
            <w:r>
              <w:rPr>
                <w:noProof/>
                <w:webHidden/>
              </w:rPr>
              <w:fldChar w:fldCharType="end"/>
            </w:r>
            <w:r w:rsidRPr="002F29B7">
              <w:rPr>
                <w:rStyle w:val="Hyperlink"/>
                <w:noProof/>
              </w:rPr>
              <w:fldChar w:fldCharType="end"/>
            </w:r>
          </w:ins>
        </w:p>
        <w:p w:rsidR="00391D79" w:rsidRDefault="00751D94">
          <w:pPr>
            <w:pStyle w:val="TOC1"/>
            <w:rPr>
              <w:ins w:id="113" w:author="John Benito" w:date="2012-03-15T15:32:00Z"/>
              <w:rFonts w:asciiTheme="minorHAnsi" w:eastAsiaTheme="minorEastAsia" w:hAnsiTheme="minorHAnsi" w:cstheme="minorBidi"/>
              <w:noProof/>
            </w:rPr>
          </w:pPr>
          <w:ins w:id="114" w:author="John Benito" w:date="2012-03-15T15:32:00Z">
            <w:r w:rsidRPr="002F29B7">
              <w:rPr>
                <w:rStyle w:val="Hyperlink"/>
                <w:noProof/>
              </w:rPr>
              <w:fldChar w:fldCharType="begin"/>
            </w:r>
            <w:r w:rsidR="00391D79" w:rsidRPr="002F29B7">
              <w:rPr>
                <w:rStyle w:val="Hyperlink"/>
                <w:noProof/>
              </w:rPr>
              <w:instrText xml:space="preserve"> </w:instrText>
            </w:r>
            <w:r w:rsidR="00391D79">
              <w:rPr>
                <w:noProof/>
              </w:rPr>
              <w:instrText>HYPERLINK \l "_Toc319588865"</w:instrText>
            </w:r>
            <w:r w:rsidR="00391D79" w:rsidRPr="002F29B7">
              <w:rPr>
                <w:rStyle w:val="Hyperlink"/>
                <w:noProof/>
              </w:rPr>
              <w:instrText xml:space="preserve"> </w:instrText>
            </w:r>
          </w:ins>
          <w:r w:rsidR="00075AFC" w:rsidRPr="00075AFC">
            <w:rPr>
              <w:noProof/>
              <w:color w:val="1364C4"/>
            </w:rPr>
          </w:r>
          <w:ins w:id="115" w:author="John Benito" w:date="2012-03-15T15:32:00Z">
            <w:r w:rsidRPr="002F29B7">
              <w:rPr>
                <w:rStyle w:val="Hyperlink"/>
                <w:noProof/>
              </w:rPr>
              <w:fldChar w:fldCharType="separate"/>
            </w:r>
            <w:r w:rsidR="00391D79" w:rsidRPr="002F29B7">
              <w:rPr>
                <w:rStyle w:val="Hyperlink"/>
                <w:noProof/>
              </w:rPr>
              <w:t>3. Terms and Definitions</w:t>
            </w:r>
            <w:r w:rsidR="00391D79">
              <w:rPr>
                <w:noProof/>
                <w:webHidden/>
              </w:rPr>
              <w:tab/>
            </w:r>
            <w:r>
              <w:rPr>
                <w:noProof/>
                <w:webHidden/>
              </w:rPr>
              <w:fldChar w:fldCharType="begin"/>
            </w:r>
            <w:r w:rsidR="00391D79">
              <w:rPr>
                <w:noProof/>
                <w:webHidden/>
              </w:rPr>
              <w:instrText xml:space="preserve"> PAGEREF _Toc319588865 \h </w:instrText>
            </w:r>
          </w:ins>
          <w:r w:rsidR="00075AFC">
            <w:rPr>
              <w:noProof/>
            </w:rPr>
          </w:r>
          <w:r>
            <w:rPr>
              <w:noProof/>
              <w:webHidden/>
            </w:rPr>
            <w:fldChar w:fldCharType="separate"/>
          </w:r>
          <w:ins w:id="116" w:author="John Benito" w:date="2012-03-16T09:54:00Z">
            <w:r w:rsidR="00075AFC">
              <w:rPr>
                <w:noProof/>
                <w:webHidden/>
              </w:rPr>
              <w:t>6</w:t>
            </w:r>
          </w:ins>
          <w:ins w:id="117" w:author="John Benito" w:date="2012-03-15T15:32:00Z">
            <w:r>
              <w:rPr>
                <w:noProof/>
                <w:webHidden/>
              </w:rPr>
              <w:fldChar w:fldCharType="end"/>
            </w:r>
            <w:r w:rsidRPr="002F29B7">
              <w:rPr>
                <w:rStyle w:val="Hyperlink"/>
                <w:noProof/>
              </w:rPr>
              <w:fldChar w:fldCharType="end"/>
            </w:r>
          </w:ins>
        </w:p>
        <w:p w:rsidR="00391D79" w:rsidRDefault="00751D94">
          <w:pPr>
            <w:pStyle w:val="TOC1"/>
            <w:rPr>
              <w:ins w:id="118" w:author="John Benito" w:date="2012-03-15T15:32:00Z"/>
              <w:rFonts w:asciiTheme="minorHAnsi" w:eastAsiaTheme="minorEastAsia" w:hAnsiTheme="minorHAnsi" w:cstheme="minorBidi"/>
              <w:noProof/>
            </w:rPr>
          </w:pPr>
          <w:ins w:id="119" w:author="John Benito" w:date="2012-03-15T15:32:00Z">
            <w:r w:rsidRPr="002F29B7">
              <w:rPr>
                <w:rStyle w:val="Hyperlink"/>
                <w:noProof/>
              </w:rPr>
              <w:fldChar w:fldCharType="begin"/>
            </w:r>
            <w:r w:rsidR="00391D79" w:rsidRPr="002F29B7">
              <w:rPr>
                <w:rStyle w:val="Hyperlink"/>
                <w:noProof/>
              </w:rPr>
              <w:instrText xml:space="preserve"> </w:instrText>
            </w:r>
            <w:r w:rsidR="00391D79">
              <w:rPr>
                <w:noProof/>
              </w:rPr>
              <w:instrText>HYPERLINK \l "_Toc319588866"</w:instrText>
            </w:r>
            <w:r w:rsidR="00391D79" w:rsidRPr="002F29B7">
              <w:rPr>
                <w:rStyle w:val="Hyperlink"/>
                <w:noProof/>
              </w:rPr>
              <w:instrText xml:space="preserve"> </w:instrText>
            </w:r>
          </w:ins>
          <w:r w:rsidR="00075AFC" w:rsidRPr="00075AFC">
            <w:rPr>
              <w:noProof/>
              <w:color w:val="1364C4"/>
            </w:rPr>
          </w:r>
          <w:ins w:id="120" w:author="John Benito" w:date="2012-03-15T15:32:00Z">
            <w:r w:rsidRPr="002F29B7">
              <w:rPr>
                <w:rStyle w:val="Hyperlink"/>
                <w:noProof/>
              </w:rPr>
              <w:fldChar w:fldCharType="separate"/>
            </w:r>
            <w:r w:rsidR="00391D79" w:rsidRPr="002F29B7">
              <w:rPr>
                <w:rStyle w:val="Hyperlink"/>
                <w:noProof/>
              </w:rPr>
              <w:t>4. Conformance</w:t>
            </w:r>
            <w:r w:rsidR="00391D79">
              <w:rPr>
                <w:noProof/>
                <w:webHidden/>
              </w:rPr>
              <w:tab/>
            </w:r>
            <w:r>
              <w:rPr>
                <w:noProof/>
                <w:webHidden/>
              </w:rPr>
              <w:fldChar w:fldCharType="begin"/>
            </w:r>
            <w:r w:rsidR="00391D79">
              <w:rPr>
                <w:noProof/>
                <w:webHidden/>
              </w:rPr>
              <w:instrText xml:space="preserve"> PAGEREF _Toc319588866 \h </w:instrText>
            </w:r>
          </w:ins>
          <w:r w:rsidR="00075AFC">
            <w:rPr>
              <w:noProof/>
            </w:rPr>
          </w:r>
          <w:r>
            <w:rPr>
              <w:noProof/>
              <w:webHidden/>
            </w:rPr>
            <w:fldChar w:fldCharType="separate"/>
          </w:r>
          <w:ins w:id="121" w:author="John Benito" w:date="2012-03-16T09:54:00Z">
            <w:r w:rsidR="00075AFC">
              <w:rPr>
                <w:noProof/>
                <w:webHidden/>
              </w:rPr>
              <w:t>6</w:t>
            </w:r>
          </w:ins>
          <w:ins w:id="122" w:author="John Benito" w:date="2012-03-15T15:32:00Z">
            <w:r>
              <w:rPr>
                <w:noProof/>
                <w:webHidden/>
              </w:rPr>
              <w:fldChar w:fldCharType="end"/>
            </w:r>
            <w:r w:rsidRPr="002F29B7">
              <w:rPr>
                <w:rStyle w:val="Hyperlink"/>
                <w:noProof/>
              </w:rPr>
              <w:fldChar w:fldCharType="end"/>
            </w:r>
          </w:ins>
        </w:p>
        <w:p w:rsidR="00391D79" w:rsidRDefault="00751D94">
          <w:pPr>
            <w:pStyle w:val="TOC1"/>
            <w:rPr>
              <w:ins w:id="123" w:author="John Benito" w:date="2012-03-15T15:32:00Z"/>
              <w:rFonts w:asciiTheme="minorHAnsi" w:eastAsiaTheme="minorEastAsia" w:hAnsiTheme="minorHAnsi" w:cstheme="minorBidi"/>
              <w:noProof/>
            </w:rPr>
          </w:pPr>
          <w:ins w:id="124" w:author="John Benito" w:date="2012-03-15T15:32:00Z">
            <w:r w:rsidRPr="002F29B7">
              <w:rPr>
                <w:rStyle w:val="Hyperlink"/>
                <w:noProof/>
              </w:rPr>
              <w:fldChar w:fldCharType="begin"/>
            </w:r>
            <w:r w:rsidR="00391D79" w:rsidRPr="002F29B7">
              <w:rPr>
                <w:rStyle w:val="Hyperlink"/>
                <w:noProof/>
              </w:rPr>
              <w:instrText xml:space="preserve"> </w:instrText>
            </w:r>
            <w:r w:rsidR="00391D79">
              <w:rPr>
                <w:noProof/>
              </w:rPr>
              <w:instrText>HYPERLINK \l "_Toc319588867"</w:instrText>
            </w:r>
            <w:r w:rsidR="00391D79" w:rsidRPr="002F29B7">
              <w:rPr>
                <w:rStyle w:val="Hyperlink"/>
                <w:noProof/>
              </w:rPr>
              <w:instrText xml:space="preserve"> </w:instrText>
            </w:r>
          </w:ins>
          <w:r w:rsidR="00075AFC" w:rsidRPr="00075AFC">
            <w:rPr>
              <w:noProof/>
              <w:color w:val="1364C4"/>
            </w:rPr>
          </w:r>
          <w:ins w:id="125" w:author="John Benito" w:date="2012-03-15T15:32:00Z">
            <w:r w:rsidRPr="002F29B7">
              <w:rPr>
                <w:rStyle w:val="Hyperlink"/>
                <w:noProof/>
              </w:rPr>
              <w:fldChar w:fldCharType="separate"/>
            </w:r>
            <w:r w:rsidR="00391D79" w:rsidRPr="002F29B7">
              <w:rPr>
                <w:rStyle w:val="Hyperlink"/>
                <w:noProof/>
              </w:rPr>
              <w:t>5. Concepts</w:t>
            </w:r>
            <w:r w:rsidR="00391D79">
              <w:rPr>
                <w:noProof/>
                <w:webHidden/>
              </w:rPr>
              <w:tab/>
            </w:r>
            <w:r>
              <w:rPr>
                <w:noProof/>
                <w:webHidden/>
              </w:rPr>
              <w:fldChar w:fldCharType="begin"/>
            </w:r>
            <w:r w:rsidR="00391D79">
              <w:rPr>
                <w:noProof/>
                <w:webHidden/>
              </w:rPr>
              <w:instrText xml:space="preserve"> PAGEREF _Toc319588867 \h </w:instrText>
            </w:r>
          </w:ins>
          <w:r w:rsidR="00075AFC">
            <w:rPr>
              <w:noProof/>
            </w:rPr>
          </w:r>
          <w:r>
            <w:rPr>
              <w:noProof/>
              <w:webHidden/>
            </w:rPr>
            <w:fldChar w:fldCharType="separate"/>
          </w:r>
          <w:ins w:id="126" w:author="John Benito" w:date="2012-03-16T09:54:00Z">
            <w:r w:rsidR="00075AFC">
              <w:rPr>
                <w:noProof/>
                <w:webHidden/>
              </w:rPr>
              <w:t>7</w:t>
            </w:r>
          </w:ins>
          <w:ins w:id="127" w:author="John Benito" w:date="2012-03-15T15:32:00Z">
            <w:r>
              <w:rPr>
                <w:noProof/>
                <w:webHidden/>
              </w:rPr>
              <w:fldChar w:fldCharType="end"/>
            </w:r>
            <w:r w:rsidRPr="002F29B7">
              <w:rPr>
                <w:rStyle w:val="Hyperlink"/>
                <w:noProof/>
              </w:rPr>
              <w:fldChar w:fldCharType="end"/>
            </w:r>
          </w:ins>
        </w:p>
        <w:p w:rsidR="00391D79" w:rsidRDefault="00751D94">
          <w:pPr>
            <w:pStyle w:val="TOC1"/>
            <w:rPr>
              <w:ins w:id="128" w:author="John Benito" w:date="2012-03-15T15:32:00Z"/>
              <w:rFonts w:asciiTheme="minorHAnsi" w:eastAsiaTheme="minorEastAsia" w:hAnsiTheme="minorHAnsi" w:cstheme="minorBidi"/>
              <w:noProof/>
            </w:rPr>
          </w:pPr>
          <w:ins w:id="129" w:author="John Benito" w:date="2012-03-15T15:32:00Z">
            <w:r w:rsidRPr="002F29B7">
              <w:rPr>
                <w:rStyle w:val="Hyperlink"/>
                <w:noProof/>
              </w:rPr>
              <w:fldChar w:fldCharType="begin"/>
            </w:r>
            <w:r w:rsidR="00391D79" w:rsidRPr="002F29B7">
              <w:rPr>
                <w:rStyle w:val="Hyperlink"/>
                <w:noProof/>
              </w:rPr>
              <w:instrText xml:space="preserve"> </w:instrText>
            </w:r>
            <w:r w:rsidR="00391D79">
              <w:rPr>
                <w:noProof/>
              </w:rPr>
              <w:instrText>HYPERLINK \l "_Toc319588868"</w:instrText>
            </w:r>
            <w:r w:rsidR="00391D79" w:rsidRPr="002F29B7">
              <w:rPr>
                <w:rStyle w:val="Hyperlink"/>
                <w:noProof/>
              </w:rPr>
              <w:instrText xml:space="preserve"> </w:instrText>
            </w:r>
          </w:ins>
          <w:r w:rsidR="00075AFC" w:rsidRPr="00075AFC">
            <w:rPr>
              <w:noProof/>
              <w:color w:val="1364C4"/>
            </w:rPr>
          </w:r>
          <w:ins w:id="130" w:author="John Benito" w:date="2012-03-15T15:32:00Z">
            <w:r w:rsidRPr="002F29B7">
              <w:rPr>
                <w:rStyle w:val="Hyperlink"/>
                <w:noProof/>
              </w:rPr>
              <w:fldChar w:fldCharType="separate"/>
            </w:r>
            <w:r w:rsidR="00391D79" w:rsidRPr="002F29B7">
              <w:rPr>
                <w:rStyle w:val="Hyperlink"/>
                <w:noProof/>
              </w:rPr>
              <w:t>6. Structures and APIs</w:t>
            </w:r>
            <w:r w:rsidR="00391D79">
              <w:rPr>
                <w:noProof/>
                <w:webHidden/>
              </w:rPr>
              <w:tab/>
            </w:r>
            <w:r>
              <w:rPr>
                <w:noProof/>
                <w:webHidden/>
              </w:rPr>
              <w:fldChar w:fldCharType="begin"/>
            </w:r>
            <w:r w:rsidR="00391D79">
              <w:rPr>
                <w:noProof/>
                <w:webHidden/>
              </w:rPr>
              <w:instrText xml:space="preserve"> PAGEREF _Toc319588868 \h </w:instrText>
            </w:r>
          </w:ins>
          <w:r w:rsidR="00075AFC">
            <w:rPr>
              <w:noProof/>
            </w:rPr>
          </w:r>
          <w:r>
            <w:rPr>
              <w:noProof/>
              <w:webHidden/>
            </w:rPr>
            <w:fldChar w:fldCharType="separate"/>
          </w:r>
          <w:ins w:id="131" w:author="John Benito" w:date="2012-03-16T09:54:00Z">
            <w:r w:rsidR="00075AFC">
              <w:rPr>
                <w:noProof/>
                <w:webHidden/>
              </w:rPr>
              <w:t>8</w:t>
            </w:r>
          </w:ins>
          <w:ins w:id="132" w:author="John Benito" w:date="2012-03-15T15:32:00Z">
            <w:r>
              <w:rPr>
                <w:noProof/>
                <w:webHidden/>
              </w:rPr>
              <w:fldChar w:fldCharType="end"/>
            </w:r>
            <w:r w:rsidRPr="002F29B7">
              <w:rPr>
                <w:rStyle w:val="Hyperlink"/>
                <w:noProof/>
              </w:rPr>
              <w:fldChar w:fldCharType="end"/>
            </w:r>
          </w:ins>
        </w:p>
        <w:p w:rsidR="00391D79" w:rsidRDefault="00751D94">
          <w:pPr>
            <w:pStyle w:val="TOC2"/>
            <w:tabs>
              <w:tab w:val="right" w:leader="dot" w:pos="9350"/>
            </w:tabs>
            <w:rPr>
              <w:ins w:id="133" w:author="John Benito" w:date="2012-03-15T15:32:00Z"/>
              <w:rFonts w:asciiTheme="minorHAnsi" w:eastAsiaTheme="minorEastAsia" w:hAnsiTheme="minorHAnsi" w:cstheme="minorBidi"/>
              <w:noProof/>
            </w:rPr>
          </w:pPr>
          <w:ins w:id="134" w:author="John Benito" w:date="2012-03-15T15:32:00Z">
            <w:r w:rsidRPr="002F29B7">
              <w:rPr>
                <w:rStyle w:val="Hyperlink"/>
                <w:noProof/>
              </w:rPr>
              <w:fldChar w:fldCharType="begin"/>
            </w:r>
            <w:r w:rsidR="00391D79" w:rsidRPr="002F29B7">
              <w:rPr>
                <w:rStyle w:val="Hyperlink"/>
                <w:noProof/>
              </w:rPr>
              <w:instrText xml:space="preserve"> </w:instrText>
            </w:r>
            <w:r w:rsidR="00391D79">
              <w:rPr>
                <w:noProof/>
              </w:rPr>
              <w:instrText>HYPERLINK \l "_Toc319588869"</w:instrText>
            </w:r>
            <w:r w:rsidR="00391D79" w:rsidRPr="002F29B7">
              <w:rPr>
                <w:rStyle w:val="Hyperlink"/>
                <w:noProof/>
              </w:rPr>
              <w:instrText xml:space="preserve"> </w:instrText>
            </w:r>
          </w:ins>
          <w:r w:rsidR="00075AFC" w:rsidRPr="00075AFC">
            <w:rPr>
              <w:noProof/>
              <w:color w:val="1364C4"/>
            </w:rPr>
          </w:r>
          <w:ins w:id="135" w:author="John Benito" w:date="2012-03-15T15:32:00Z">
            <w:r w:rsidRPr="002F29B7">
              <w:rPr>
                <w:rStyle w:val="Hyperlink"/>
                <w:noProof/>
              </w:rPr>
              <w:fldChar w:fldCharType="separate"/>
            </w:r>
            <w:r w:rsidR="00391D79" w:rsidRPr="002F29B7">
              <w:rPr>
                <w:rStyle w:val="Hyperlink"/>
                <w:noProof/>
              </w:rPr>
              <w:t>6.1 General</w:t>
            </w:r>
            <w:r w:rsidR="00391D79">
              <w:rPr>
                <w:noProof/>
                <w:webHidden/>
              </w:rPr>
              <w:tab/>
            </w:r>
            <w:r>
              <w:rPr>
                <w:noProof/>
                <w:webHidden/>
              </w:rPr>
              <w:fldChar w:fldCharType="begin"/>
            </w:r>
            <w:r w:rsidR="00391D79">
              <w:rPr>
                <w:noProof/>
                <w:webHidden/>
              </w:rPr>
              <w:instrText xml:space="preserve"> PAGEREF _Toc319588869 \h </w:instrText>
            </w:r>
          </w:ins>
          <w:r w:rsidR="00075AFC">
            <w:rPr>
              <w:noProof/>
            </w:rPr>
          </w:r>
          <w:r>
            <w:rPr>
              <w:noProof/>
              <w:webHidden/>
            </w:rPr>
            <w:fldChar w:fldCharType="separate"/>
          </w:r>
          <w:ins w:id="136" w:author="John Benito" w:date="2012-03-16T09:54:00Z">
            <w:r w:rsidR="00075AFC">
              <w:rPr>
                <w:noProof/>
                <w:webHidden/>
              </w:rPr>
              <w:t>8</w:t>
            </w:r>
          </w:ins>
          <w:ins w:id="137" w:author="John Benito" w:date="2012-03-15T15:32:00Z">
            <w:r>
              <w:rPr>
                <w:noProof/>
                <w:webHidden/>
              </w:rPr>
              <w:fldChar w:fldCharType="end"/>
            </w:r>
            <w:r w:rsidRPr="002F29B7">
              <w:rPr>
                <w:rStyle w:val="Hyperlink"/>
                <w:noProof/>
              </w:rPr>
              <w:fldChar w:fldCharType="end"/>
            </w:r>
          </w:ins>
        </w:p>
        <w:p w:rsidR="00391D79" w:rsidRDefault="00751D94">
          <w:pPr>
            <w:pStyle w:val="TOC2"/>
            <w:tabs>
              <w:tab w:val="right" w:leader="dot" w:pos="9350"/>
            </w:tabs>
            <w:rPr>
              <w:ins w:id="138" w:author="John Benito" w:date="2012-03-15T15:32:00Z"/>
              <w:rFonts w:asciiTheme="minorHAnsi" w:eastAsiaTheme="minorEastAsia" w:hAnsiTheme="minorHAnsi" w:cstheme="minorBidi"/>
              <w:noProof/>
            </w:rPr>
          </w:pPr>
          <w:ins w:id="139" w:author="John Benito" w:date="2012-03-15T15:32:00Z">
            <w:r w:rsidRPr="002F29B7">
              <w:rPr>
                <w:rStyle w:val="Hyperlink"/>
                <w:noProof/>
              </w:rPr>
              <w:fldChar w:fldCharType="begin"/>
            </w:r>
            <w:r w:rsidR="00391D79" w:rsidRPr="002F29B7">
              <w:rPr>
                <w:rStyle w:val="Hyperlink"/>
                <w:noProof/>
              </w:rPr>
              <w:instrText xml:space="preserve"> </w:instrText>
            </w:r>
            <w:r w:rsidR="00391D79">
              <w:rPr>
                <w:noProof/>
              </w:rPr>
              <w:instrText>HYPERLINK \l "_Toc319588870"</w:instrText>
            </w:r>
            <w:r w:rsidR="00391D79" w:rsidRPr="002F29B7">
              <w:rPr>
                <w:rStyle w:val="Hyperlink"/>
                <w:noProof/>
              </w:rPr>
              <w:instrText xml:space="preserve"> </w:instrText>
            </w:r>
          </w:ins>
          <w:r w:rsidR="00075AFC" w:rsidRPr="00075AFC">
            <w:rPr>
              <w:noProof/>
              <w:color w:val="1364C4"/>
            </w:rPr>
          </w:r>
          <w:ins w:id="140" w:author="John Benito" w:date="2012-03-15T15:32:00Z">
            <w:r w:rsidRPr="002F29B7">
              <w:rPr>
                <w:rStyle w:val="Hyperlink"/>
                <w:noProof/>
              </w:rPr>
              <w:fldChar w:fldCharType="separate"/>
            </w:r>
            <w:r w:rsidR="00391D79" w:rsidRPr="002F29B7">
              <w:rPr>
                <w:rStyle w:val="Hyperlink"/>
                <w:noProof/>
              </w:rPr>
              <w:t>6.2 Structures</w:t>
            </w:r>
            <w:r w:rsidR="00391D79">
              <w:rPr>
                <w:noProof/>
                <w:webHidden/>
              </w:rPr>
              <w:tab/>
            </w:r>
            <w:r>
              <w:rPr>
                <w:noProof/>
                <w:webHidden/>
              </w:rPr>
              <w:fldChar w:fldCharType="begin"/>
            </w:r>
            <w:r w:rsidR="00391D79">
              <w:rPr>
                <w:noProof/>
                <w:webHidden/>
              </w:rPr>
              <w:instrText xml:space="preserve"> PAGEREF _Toc319588870 \h </w:instrText>
            </w:r>
          </w:ins>
          <w:r w:rsidR="00075AFC">
            <w:rPr>
              <w:noProof/>
            </w:rPr>
          </w:r>
          <w:r>
            <w:rPr>
              <w:noProof/>
              <w:webHidden/>
            </w:rPr>
            <w:fldChar w:fldCharType="separate"/>
          </w:r>
          <w:ins w:id="141" w:author="John Benito" w:date="2012-03-16T09:54:00Z">
            <w:r w:rsidR="00075AFC">
              <w:rPr>
                <w:noProof/>
                <w:webHidden/>
              </w:rPr>
              <w:t>8</w:t>
            </w:r>
          </w:ins>
          <w:ins w:id="142" w:author="John Benito" w:date="2012-03-15T15:32:00Z">
            <w:r>
              <w:rPr>
                <w:noProof/>
                <w:webHidden/>
              </w:rPr>
              <w:fldChar w:fldCharType="end"/>
            </w:r>
            <w:r w:rsidRPr="002F29B7">
              <w:rPr>
                <w:rStyle w:val="Hyperlink"/>
                <w:noProof/>
              </w:rPr>
              <w:fldChar w:fldCharType="end"/>
            </w:r>
          </w:ins>
        </w:p>
        <w:p w:rsidR="00391D79" w:rsidRDefault="00751D94">
          <w:pPr>
            <w:pStyle w:val="TOC2"/>
            <w:tabs>
              <w:tab w:val="right" w:leader="dot" w:pos="9350"/>
            </w:tabs>
            <w:rPr>
              <w:ins w:id="143" w:author="John Benito" w:date="2012-03-15T15:32:00Z"/>
              <w:rFonts w:asciiTheme="minorHAnsi" w:eastAsiaTheme="minorEastAsia" w:hAnsiTheme="minorHAnsi" w:cstheme="minorBidi"/>
              <w:noProof/>
            </w:rPr>
          </w:pPr>
          <w:ins w:id="144" w:author="John Benito" w:date="2012-03-15T15:32:00Z">
            <w:r w:rsidRPr="002F29B7">
              <w:rPr>
                <w:rStyle w:val="Hyperlink"/>
                <w:noProof/>
              </w:rPr>
              <w:fldChar w:fldCharType="begin"/>
            </w:r>
            <w:r w:rsidR="00391D79" w:rsidRPr="002F29B7">
              <w:rPr>
                <w:rStyle w:val="Hyperlink"/>
                <w:noProof/>
              </w:rPr>
              <w:instrText xml:space="preserve"> </w:instrText>
            </w:r>
            <w:r w:rsidR="00391D79">
              <w:rPr>
                <w:noProof/>
              </w:rPr>
              <w:instrText>HYPERLINK \l "_Toc319588871"</w:instrText>
            </w:r>
            <w:r w:rsidR="00391D79" w:rsidRPr="002F29B7">
              <w:rPr>
                <w:rStyle w:val="Hyperlink"/>
                <w:noProof/>
              </w:rPr>
              <w:instrText xml:space="preserve"> </w:instrText>
            </w:r>
          </w:ins>
          <w:r w:rsidR="00075AFC" w:rsidRPr="00075AFC">
            <w:rPr>
              <w:noProof/>
              <w:color w:val="1364C4"/>
            </w:rPr>
          </w:r>
          <w:ins w:id="145" w:author="John Benito" w:date="2012-03-15T15:32:00Z">
            <w:r w:rsidRPr="002F29B7">
              <w:rPr>
                <w:rStyle w:val="Hyperlink"/>
                <w:noProof/>
              </w:rPr>
              <w:fldChar w:fldCharType="separate"/>
            </w:r>
            <w:r w:rsidR="00391D79" w:rsidRPr="002F29B7">
              <w:rPr>
                <w:rStyle w:val="Hyperlink"/>
                <w:noProof/>
              </w:rPr>
              <w:t>6.3 certCreate</w:t>
            </w:r>
            <w:r w:rsidR="00391D79">
              <w:rPr>
                <w:noProof/>
                <w:webHidden/>
              </w:rPr>
              <w:tab/>
            </w:r>
            <w:r>
              <w:rPr>
                <w:noProof/>
                <w:webHidden/>
              </w:rPr>
              <w:fldChar w:fldCharType="begin"/>
            </w:r>
            <w:r w:rsidR="00391D79">
              <w:rPr>
                <w:noProof/>
                <w:webHidden/>
              </w:rPr>
              <w:instrText xml:space="preserve"> PAGEREF _Toc319588871 \h </w:instrText>
            </w:r>
          </w:ins>
          <w:r w:rsidR="00075AFC">
            <w:rPr>
              <w:noProof/>
            </w:rPr>
          </w:r>
          <w:r>
            <w:rPr>
              <w:noProof/>
              <w:webHidden/>
            </w:rPr>
            <w:fldChar w:fldCharType="separate"/>
          </w:r>
          <w:ins w:id="146" w:author="John Benito" w:date="2012-03-16T09:54:00Z">
            <w:r w:rsidR="00075AFC">
              <w:rPr>
                <w:noProof/>
                <w:webHidden/>
              </w:rPr>
              <w:t>9</w:t>
            </w:r>
          </w:ins>
          <w:ins w:id="147" w:author="John Benito" w:date="2012-03-15T15:32:00Z">
            <w:r>
              <w:rPr>
                <w:noProof/>
                <w:webHidden/>
              </w:rPr>
              <w:fldChar w:fldCharType="end"/>
            </w:r>
            <w:r w:rsidRPr="002F29B7">
              <w:rPr>
                <w:rStyle w:val="Hyperlink"/>
                <w:noProof/>
              </w:rPr>
              <w:fldChar w:fldCharType="end"/>
            </w:r>
          </w:ins>
        </w:p>
        <w:p w:rsidR="00391D79" w:rsidRDefault="00751D94">
          <w:pPr>
            <w:pStyle w:val="TOC2"/>
            <w:tabs>
              <w:tab w:val="right" w:leader="dot" w:pos="9350"/>
            </w:tabs>
            <w:rPr>
              <w:ins w:id="148" w:author="John Benito" w:date="2012-03-15T15:32:00Z"/>
              <w:rFonts w:asciiTheme="minorHAnsi" w:eastAsiaTheme="minorEastAsia" w:hAnsiTheme="minorHAnsi" w:cstheme="minorBidi"/>
              <w:noProof/>
            </w:rPr>
          </w:pPr>
          <w:ins w:id="149" w:author="John Benito" w:date="2012-03-15T15:32:00Z">
            <w:r w:rsidRPr="002F29B7">
              <w:rPr>
                <w:rStyle w:val="Hyperlink"/>
                <w:noProof/>
              </w:rPr>
              <w:fldChar w:fldCharType="begin"/>
            </w:r>
            <w:r w:rsidR="00391D79" w:rsidRPr="002F29B7">
              <w:rPr>
                <w:rStyle w:val="Hyperlink"/>
                <w:noProof/>
              </w:rPr>
              <w:instrText xml:space="preserve"> </w:instrText>
            </w:r>
            <w:r w:rsidR="00391D79">
              <w:rPr>
                <w:noProof/>
              </w:rPr>
              <w:instrText>HYPERLINK \l "_Toc319588872"</w:instrText>
            </w:r>
            <w:r w:rsidR="00391D79" w:rsidRPr="002F29B7">
              <w:rPr>
                <w:rStyle w:val="Hyperlink"/>
                <w:noProof/>
              </w:rPr>
              <w:instrText xml:space="preserve"> </w:instrText>
            </w:r>
          </w:ins>
          <w:r w:rsidR="00075AFC" w:rsidRPr="00075AFC">
            <w:rPr>
              <w:noProof/>
              <w:color w:val="1364C4"/>
            </w:rPr>
          </w:r>
          <w:ins w:id="150" w:author="John Benito" w:date="2012-03-15T15:32:00Z">
            <w:r w:rsidRPr="002F29B7">
              <w:rPr>
                <w:rStyle w:val="Hyperlink"/>
                <w:noProof/>
              </w:rPr>
              <w:fldChar w:fldCharType="separate"/>
            </w:r>
            <w:r w:rsidR="00391D79" w:rsidRPr="002F29B7">
              <w:rPr>
                <w:rStyle w:val="Hyperlink"/>
                <w:noProof/>
              </w:rPr>
              <w:t>6.4 certSignCode</w:t>
            </w:r>
            <w:r w:rsidR="00391D79">
              <w:rPr>
                <w:noProof/>
                <w:webHidden/>
              </w:rPr>
              <w:tab/>
            </w:r>
            <w:r>
              <w:rPr>
                <w:noProof/>
                <w:webHidden/>
              </w:rPr>
              <w:fldChar w:fldCharType="begin"/>
            </w:r>
            <w:r w:rsidR="00391D79">
              <w:rPr>
                <w:noProof/>
                <w:webHidden/>
              </w:rPr>
              <w:instrText xml:space="preserve"> PAGEREF _Toc319588872 \h </w:instrText>
            </w:r>
          </w:ins>
          <w:r w:rsidR="00075AFC">
            <w:rPr>
              <w:noProof/>
            </w:rPr>
          </w:r>
          <w:r>
            <w:rPr>
              <w:noProof/>
              <w:webHidden/>
            </w:rPr>
            <w:fldChar w:fldCharType="separate"/>
          </w:r>
          <w:ins w:id="151" w:author="John Benito" w:date="2012-03-16T09:54:00Z">
            <w:r w:rsidR="00075AFC">
              <w:rPr>
                <w:noProof/>
                <w:webHidden/>
              </w:rPr>
              <w:t>10</w:t>
            </w:r>
          </w:ins>
          <w:ins w:id="152" w:author="John Benito" w:date="2012-03-15T15:32:00Z">
            <w:r>
              <w:rPr>
                <w:noProof/>
                <w:webHidden/>
              </w:rPr>
              <w:fldChar w:fldCharType="end"/>
            </w:r>
            <w:r w:rsidRPr="002F29B7">
              <w:rPr>
                <w:rStyle w:val="Hyperlink"/>
                <w:noProof/>
              </w:rPr>
              <w:fldChar w:fldCharType="end"/>
            </w:r>
          </w:ins>
        </w:p>
        <w:p w:rsidR="00391D79" w:rsidRDefault="00751D94">
          <w:pPr>
            <w:pStyle w:val="TOC2"/>
            <w:tabs>
              <w:tab w:val="right" w:leader="dot" w:pos="9350"/>
            </w:tabs>
            <w:rPr>
              <w:ins w:id="153" w:author="John Benito" w:date="2012-03-15T15:32:00Z"/>
              <w:rFonts w:asciiTheme="minorHAnsi" w:eastAsiaTheme="minorEastAsia" w:hAnsiTheme="minorHAnsi" w:cstheme="minorBidi"/>
              <w:noProof/>
            </w:rPr>
          </w:pPr>
          <w:ins w:id="154" w:author="John Benito" w:date="2012-03-15T15:32:00Z">
            <w:r w:rsidRPr="002F29B7">
              <w:rPr>
                <w:rStyle w:val="Hyperlink"/>
                <w:noProof/>
              </w:rPr>
              <w:fldChar w:fldCharType="begin"/>
            </w:r>
            <w:r w:rsidR="00391D79" w:rsidRPr="002F29B7">
              <w:rPr>
                <w:rStyle w:val="Hyperlink"/>
                <w:noProof/>
              </w:rPr>
              <w:instrText xml:space="preserve"> </w:instrText>
            </w:r>
            <w:r w:rsidR="00391D79">
              <w:rPr>
                <w:noProof/>
              </w:rPr>
              <w:instrText>HYPERLINK \l "_Toc319588873"</w:instrText>
            </w:r>
            <w:r w:rsidR="00391D79" w:rsidRPr="002F29B7">
              <w:rPr>
                <w:rStyle w:val="Hyperlink"/>
                <w:noProof/>
              </w:rPr>
              <w:instrText xml:space="preserve"> </w:instrText>
            </w:r>
          </w:ins>
          <w:r w:rsidR="00075AFC" w:rsidRPr="00075AFC">
            <w:rPr>
              <w:noProof/>
              <w:color w:val="1364C4"/>
            </w:rPr>
          </w:r>
          <w:ins w:id="155" w:author="John Benito" w:date="2012-03-15T15:32:00Z">
            <w:r w:rsidRPr="002F29B7">
              <w:rPr>
                <w:rStyle w:val="Hyperlink"/>
                <w:noProof/>
              </w:rPr>
              <w:fldChar w:fldCharType="separate"/>
            </w:r>
            <w:r w:rsidR="00391D79" w:rsidRPr="002F29B7">
              <w:rPr>
                <w:rStyle w:val="Hyperlink"/>
                <w:noProof/>
              </w:rPr>
              <w:t>6.5 certSignWrap</w:t>
            </w:r>
            <w:r w:rsidR="00391D79">
              <w:rPr>
                <w:noProof/>
                <w:webHidden/>
              </w:rPr>
              <w:tab/>
            </w:r>
            <w:r>
              <w:rPr>
                <w:noProof/>
                <w:webHidden/>
              </w:rPr>
              <w:fldChar w:fldCharType="begin"/>
            </w:r>
            <w:r w:rsidR="00391D79">
              <w:rPr>
                <w:noProof/>
                <w:webHidden/>
              </w:rPr>
              <w:instrText xml:space="preserve"> PAGEREF _Toc319588873 \h </w:instrText>
            </w:r>
          </w:ins>
          <w:r w:rsidR="00075AFC">
            <w:rPr>
              <w:noProof/>
            </w:rPr>
          </w:r>
          <w:r>
            <w:rPr>
              <w:noProof/>
              <w:webHidden/>
            </w:rPr>
            <w:fldChar w:fldCharType="separate"/>
          </w:r>
          <w:ins w:id="156" w:author="John Benito" w:date="2012-03-16T09:54:00Z">
            <w:r w:rsidR="00075AFC">
              <w:rPr>
                <w:noProof/>
                <w:webHidden/>
              </w:rPr>
              <w:t>11</w:t>
            </w:r>
          </w:ins>
          <w:ins w:id="157" w:author="John Benito" w:date="2012-03-15T15:32:00Z">
            <w:r>
              <w:rPr>
                <w:noProof/>
                <w:webHidden/>
              </w:rPr>
              <w:fldChar w:fldCharType="end"/>
            </w:r>
            <w:r w:rsidRPr="002F29B7">
              <w:rPr>
                <w:rStyle w:val="Hyperlink"/>
                <w:noProof/>
              </w:rPr>
              <w:fldChar w:fldCharType="end"/>
            </w:r>
          </w:ins>
        </w:p>
        <w:p w:rsidR="00391D79" w:rsidRDefault="00751D94">
          <w:pPr>
            <w:pStyle w:val="TOC2"/>
            <w:tabs>
              <w:tab w:val="right" w:leader="dot" w:pos="9350"/>
            </w:tabs>
            <w:rPr>
              <w:ins w:id="158" w:author="John Benito" w:date="2012-03-15T15:32:00Z"/>
              <w:rFonts w:asciiTheme="minorHAnsi" w:eastAsiaTheme="minorEastAsia" w:hAnsiTheme="minorHAnsi" w:cstheme="minorBidi"/>
              <w:noProof/>
            </w:rPr>
          </w:pPr>
          <w:ins w:id="159" w:author="John Benito" w:date="2012-03-15T15:32:00Z">
            <w:r w:rsidRPr="002F29B7">
              <w:rPr>
                <w:rStyle w:val="Hyperlink"/>
                <w:noProof/>
              </w:rPr>
              <w:fldChar w:fldCharType="begin"/>
            </w:r>
            <w:r w:rsidR="00391D79" w:rsidRPr="002F29B7">
              <w:rPr>
                <w:rStyle w:val="Hyperlink"/>
                <w:noProof/>
              </w:rPr>
              <w:instrText xml:space="preserve"> </w:instrText>
            </w:r>
            <w:r w:rsidR="00391D79">
              <w:rPr>
                <w:noProof/>
              </w:rPr>
              <w:instrText>HYPERLINK \l "_Toc319588874"</w:instrText>
            </w:r>
            <w:r w:rsidR="00391D79" w:rsidRPr="002F29B7">
              <w:rPr>
                <w:rStyle w:val="Hyperlink"/>
                <w:noProof/>
              </w:rPr>
              <w:instrText xml:space="preserve"> </w:instrText>
            </w:r>
          </w:ins>
          <w:r w:rsidR="00075AFC" w:rsidRPr="00075AFC">
            <w:rPr>
              <w:noProof/>
              <w:color w:val="1364C4"/>
            </w:rPr>
          </w:r>
          <w:ins w:id="160" w:author="John Benito" w:date="2012-03-15T15:32:00Z">
            <w:r w:rsidRPr="002F29B7">
              <w:rPr>
                <w:rStyle w:val="Hyperlink"/>
                <w:noProof/>
              </w:rPr>
              <w:fldChar w:fldCharType="separate"/>
            </w:r>
            <w:r w:rsidR="00391D79" w:rsidRPr="002F29B7">
              <w:rPr>
                <w:rStyle w:val="Hyperlink"/>
                <w:noProof/>
              </w:rPr>
              <w:t>6.6 certHash</w:t>
            </w:r>
            <w:r w:rsidR="00391D79">
              <w:rPr>
                <w:noProof/>
                <w:webHidden/>
              </w:rPr>
              <w:tab/>
            </w:r>
            <w:r>
              <w:rPr>
                <w:noProof/>
                <w:webHidden/>
              </w:rPr>
              <w:fldChar w:fldCharType="begin"/>
            </w:r>
            <w:r w:rsidR="00391D79">
              <w:rPr>
                <w:noProof/>
                <w:webHidden/>
              </w:rPr>
              <w:instrText xml:space="preserve"> PAGEREF _Toc319588874 \h </w:instrText>
            </w:r>
          </w:ins>
          <w:r w:rsidR="00075AFC">
            <w:rPr>
              <w:noProof/>
            </w:rPr>
          </w:r>
          <w:r>
            <w:rPr>
              <w:noProof/>
              <w:webHidden/>
            </w:rPr>
            <w:fldChar w:fldCharType="separate"/>
          </w:r>
          <w:ins w:id="161" w:author="John Benito" w:date="2012-03-16T09:54:00Z">
            <w:r w:rsidR="00075AFC">
              <w:rPr>
                <w:noProof/>
                <w:webHidden/>
              </w:rPr>
              <w:t>12</w:t>
            </w:r>
          </w:ins>
          <w:ins w:id="162" w:author="John Benito" w:date="2012-03-15T15:32:00Z">
            <w:r>
              <w:rPr>
                <w:noProof/>
                <w:webHidden/>
              </w:rPr>
              <w:fldChar w:fldCharType="end"/>
            </w:r>
            <w:r w:rsidRPr="002F29B7">
              <w:rPr>
                <w:rStyle w:val="Hyperlink"/>
                <w:noProof/>
              </w:rPr>
              <w:fldChar w:fldCharType="end"/>
            </w:r>
          </w:ins>
        </w:p>
        <w:p w:rsidR="00391D79" w:rsidRDefault="00751D94">
          <w:pPr>
            <w:pStyle w:val="TOC2"/>
            <w:tabs>
              <w:tab w:val="right" w:leader="dot" w:pos="9350"/>
            </w:tabs>
            <w:rPr>
              <w:ins w:id="163" w:author="John Benito" w:date="2012-03-15T15:32:00Z"/>
              <w:rFonts w:asciiTheme="minorHAnsi" w:eastAsiaTheme="minorEastAsia" w:hAnsiTheme="minorHAnsi" w:cstheme="minorBidi"/>
              <w:noProof/>
            </w:rPr>
          </w:pPr>
          <w:ins w:id="164" w:author="John Benito" w:date="2012-03-15T15:32:00Z">
            <w:r w:rsidRPr="002F29B7">
              <w:rPr>
                <w:rStyle w:val="Hyperlink"/>
                <w:noProof/>
              </w:rPr>
              <w:fldChar w:fldCharType="begin"/>
            </w:r>
            <w:r w:rsidR="00391D79" w:rsidRPr="002F29B7">
              <w:rPr>
                <w:rStyle w:val="Hyperlink"/>
                <w:noProof/>
              </w:rPr>
              <w:instrText xml:space="preserve"> </w:instrText>
            </w:r>
            <w:r w:rsidR="00391D79">
              <w:rPr>
                <w:noProof/>
              </w:rPr>
              <w:instrText>HYPERLINK \l "_Toc319588875"</w:instrText>
            </w:r>
            <w:r w:rsidR="00391D79" w:rsidRPr="002F29B7">
              <w:rPr>
                <w:rStyle w:val="Hyperlink"/>
                <w:noProof/>
              </w:rPr>
              <w:instrText xml:space="preserve"> </w:instrText>
            </w:r>
          </w:ins>
          <w:r w:rsidR="00075AFC" w:rsidRPr="00075AFC">
            <w:rPr>
              <w:noProof/>
              <w:color w:val="1364C4"/>
            </w:rPr>
          </w:r>
          <w:ins w:id="165" w:author="John Benito" w:date="2012-03-15T15:32:00Z">
            <w:r w:rsidRPr="002F29B7">
              <w:rPr>
                <w:rStyle w:val="Hyperlink"/>
                <w:noProof/>
              </w:rPr>
              <w:fldChar w:fldCharType="separate"/>
            </w:r>
            <w:r w:rsidR="00391D79" w:rsidRPr="002F29B7">
              <w:rPr>
                <w:rStyle w:val="Hyperlink"/>
                <w:noProof/>
              </w:rPr>
              <w:t>6.7 certDecryptSignature</w:t>
            </w:r>
            <w:r w:rsidR="00391D79">
              <w:rPr>
                <w:noProof/>
                <w:webHidden/>
              </w:rPr>
              <w:tab/>
            </w:r>
            <w:r>
              <w:rPr>
                <w:noProof/>
                <w:webHidden/>
              </w:rPr>
              <w:fldChar w:fldCharType="begin"/>
            </w:r>
            <w:r w:rsidR="00391D79">
              <w:rPr>
                <w:noProof/>
                <w:webHidden/>
              </w:rPr>
              <w:instrText xml:space="preserve"> PAGEREF _Toc319588875 \h </w:instrText>
            </w:r>
          </w:ins>
          <w:r w:rsidR="00075AFC">
            <w:rPr>
              <w:noProof/>
            </w:rPr>
          </w:r>
          <w:r>
            <w:rPr>
              <w:noProof/>
              <w:webHidden/>
            </w:rPr>
            <w:fldChar w:fldCharType="separate"/>
          </w:r>
          <w:ins w:id="166" w:author="John Benito" w:date="2012-03-16T09:54:00Z">
            <w:r w:rsidR="00075AFC">
              <w:rPr>
                <w:noProof/>
                <w:webHidden/>
              </w:rPr>
              <w:t>12</w:t>
            </w:r>
          </w:ins>
          <w:ins w:id="167" w:author="John Benito" w:date="2012-03-15T15:32:00Z">
            <w:r>
              <w:rPr>
                <w:noProof/>
                <w:webHidden/>
              </w:rPr>
              <w:fldChar w:fldCharType="end"/>
            </w:r>
            <w:r w:rsidRPr="002F29B7">
              <w:rPr>
                <w:rStyle w:val="Hyperlink"/>
                <w:noProof/>
              </w:rPr>
              <w:fldChar w:fldCharType="end"/>
            </w:r>
          </w:ins>
        </w:p>
        <w:p w:rsidR="00391D79" w:rsidRDefault="00751D94">
          <w:pPr>
            <w:pStyle w:val="TOC2"/>
            <w:tabs>
              <w:tab w:val="right" w:leader="dot" w:pos="9350"/>
            </w:tabs>
            <w:rPr>
              <w:ins w:id="168" w:author="John Benito" w:date="2012-03-15T15:32:00Z"/>
              <w:rFonts w:asciiTheme="minorHAnsi" w:eastAsiaTheme="minorEastAsia" w:hAnsiTheme="minorHAnsi" w:cstheme="minorBidi"/>
              <w:noProof/>
            </w:rPr>
          </w:pPr>
          <w:ins w:id="169" w:author="John Benito" w:date="2012-03-15T15:32:00Z">
            <w:r w:rsidRPr="002F29B7">
              <w:rPr>
                <w:rStyle w:val="Hyperlink"/>
                <w:noProof/>
              </w:rPr>
              <w:fldChar w:fldCharType="begin"/>
            </w:r>
            <w:r w:rsidR="00391D79" w:rsidRPr="002F29B7">
              <w:rPr>
                <w:rStyle w:val="Hyperlink"/>
                <w:noProof/>
              </w:rPr>
              <w:instrText xml:space="preserve"> </w:instrText>
            </w:r>
            <w:r w:rsidR="00391D79">
              <w:rPr>
                <w:noProof/>
              </w:rPr>
              <w:instrText>HYPERLINK \l "_Toc319588876"</w:instrText>
            </w:r>
            <w:r w:rsidR="00391D79" w:rsidRPr="002F29B7">
              <w:rPr>
                <w:rStyle w:val="Hyperlink"/>
                <w:noProof/>
              </w:rPr>
              <w:instrText xml:space="preserve"> </w:instrText>
            </w:r>
          </w:ins>
          <w:r w:rsidR="00075AFC" w:rsidRPr="00075AFC">
            <w:rPr>
              <w:noProof/>
              <w:color w:val="1364C4"/>
            </w:rPr>
          </w:r>
          <w:ins w:id="170" w:author="John Benito" w:date="2012-03-15T15:32:00Z">
            <w:r w:rsidRPr="002F29B7">
              <w:rPr>
                <w:rStyle w:val="Hyperlink"/>
                <w:noProof/>
              </w:rPr>
              <w:fldChar w:fldCharType="separate"/>
            </w:r>
            <w:r w:rsidR="00391D79" w:rsidRPr="002F29B7">
              <w:rPr>
                <w:rStyle w:val="Hyperlink"/>
                <w:noProof/>
              </w:rPr>
              <w:t>6.8 certVerifySignature</w:t>
            </w:r>
            <w:r w:rsidR="00391D79">
              <w:rPr>
                <w:noProof/>
                <w:webHidden/>
              </w:rPr>
              <w:tab/>
            </w:r>
            <w:r>
              <w:rPr>
                <w:noProof/>
                <w:webHidden/>
              </w:rPr>
              <w:fldChar w:fldCharType="begin"/>
            </w:r>
            <w:r w:rsidR="00391D79">
              <w:rPr>
                <w:noProof/>
                <w:webHidden/>
              </w:rPr>
              <w:instrText xml:space="preserve"> PAGEREF _Toc319588876 \h </w:instrText>
            </w:r>
          </w:ins>
          <w:r w:rsidR="00075AFC">
            <w:rPr>
              <w:noProof/>
            </w:rPr>
          </w:r>
          <w:r>
            <w:rPr>
              <w:noProof/>
              <w:webHidden/>
            </w:rPr>
            <w:fldChar w:fldCharType="separate"/>
          </w:r>
          <w:ins w:id="171" w:author="John Benito" w:date="2012-03-16T09:54:00Z">
            <w:r w:rsidR="00075AFC">
              <w:rPr>
                <w:noProof/>
                <w:webHidden/>
              </w:rPr>
              <w:t>13</w:t>
            </w:r>
          </w:ins>
          <w:ins w:id="172" w:author="John Benito" w:date="2012-03-15T15:32:00Z">
            <w:r>
              <w:rPr>
                <w:noProof/>
                <w:webHidden/>
              </w:rPr>
              <w:fldChar w:fldCharType="end"/>
            </w:r>
            <w:r w:rsidRPr="002F29B7">
              <w:rPr>
                <w:rStyle w:val="Hyperlink"/>
                <w:noProof/>
              </w:rPr>
              <w:fldChar w:fldCharType="end"/>
            </w:r>
          </w:ins>
        </w:p>
        <w:p w:rsidR="00391D79" w:rsidRDefault="00751D94">
          <w:pPr>
            <w:pStyle w:val="TOC2"/>
            <w:tabs>
              <w:tab w:val="right" w:leader="dot" w:pos="9350"/>
            </w:tabs>
            <w:rPr>
              <w:ins w:id="173" w:author="John Benito" w:date="2012-03-15T15:32:00Z"/>
              <w:rFonts w:asciiTheme="minorHAnsi" w:eastAsiaTheme="minorEastAsia" w:hAnsiTheme="minorHAnsi" w:cstheme="minorBidi"/>
              <w:noProof/>
            </w:rPr>
          </w:pPr>
          <w:ins w:id="174" w:author="John Benito" w:date="2012-03-15T15:32:00Z">
            <w:r w:rsidRPr="002F29B7">
              <w:rPr>
                <w:rStyle w:val="Hyperlink"/>
                <w:noProof/>
              </w:rPr>
              <w:fldChar w:fldCharType="begin"/>
            </w:r>
            <w:r w:rsidR="00391D79" w:rsidRPr="002F29B7">
              <w:rPr>
                <w:rStyle w:val="Hyperlink"/>
                <w:noProof/>
              </w:rPr>
              <w:instrText xml:space="preserve"> </w:instrText>
            </w:r>
            <w:r w:rsidR="00391D79">
              <w:rPr>
                <w:noProof/>
              </w:rPr>
              <w:instrText>HYPERLINK \l "_Toc319588877"</w:instrText>
            </w:r>
            <w:r w:rsidR="00391D79" w:rsidRPr="002F29B7">
              <w:rPr>
                <w:rStyle w:val="Hyperlink"/>
                <w:noProof/>
              </w:rPr>
              <w:instrText xml:space="preserve"> </w:instrText>
            </w:r>
          </w:ins>
          <w:r w:rsidR="00075AFC" w:rsidRPr="00075AFC">
            <w:rPr>
              <w:noProof/>
              <w:color w:val="1364C4"/>
            </w:rPr>
          </w:r>
          <w:ins w:id="175" w:author="John Benito" w:date="2012-03-15T15:32:00Z">
            <w:r w:rsidRPr="002F29B7">
              <w:rPr>
                <w:rStyle w:val="Hyperlink"/>
                <w:noProof/>
              </w:rPr>
              <w:fldChar w:fldCharType="separate"/>
            </w:r>
            <w:r w:rsidR="00391D79" w:rsidRPr="002F29B7">
              <w:rPr>
                <w:rStyle w:val="Hyperlink"/>
                <w:noProof/>
              </w:rPr>
              <w:t>6.9 certUnwrap</w:t>
            </w:r>
            <w:r w:rsidR="00391D79">
              <w:rPr>
                <w:noProof/>
                <w:webHidden/>
              </w:rPr>
              <w:tab/>
            </w:r>
            <w:r>
              <w:rPr>
                <w:noProof/>
                <w:webHidden/>
              </w:rPr>
              <w:fldChar w:fldCharType="begin"/>
            </w:r>
            <w:r w:rsidR="00391D79">
              <w:rPr>
                <w:noProof/>
                <w:webHidden/>
              </w:rPr>
              <w:instrText xml:space="preserve"> PAGEREF _Toc319588877 \h </w:instrText>
            </w:r>
          </w:ins>
          <w:r w:rsidR="00075AFC">
            <w:rPr>
              <w:noProof/>
            </w:rPr>
          </w:r>
          <w:r>
            <w:rPr>
              <w:noProof/>
              <w:webHidden/>
            </w:rPr>
            <w:fldChar w:fldCharType="separate"/>
          </w:r>
          <w:ins w:id="176" w:author="John Benito" w:date="2012-03-16T09:54:00Z">
            <w:r w:rsidR="00075AFC">
              <w:rPr>
                <w:noProof/>
                <w:webHidden/>
              </w:rPr>
              <w:t>14</w:t>
            </w:r>
          </w:ins>
          <w:ins w:id="177" w:author="John Benito" w:date="2012-03-15T15:32:00Z">
            <w:r>
              <w:rPr>
                <w:noProof/>
                <w:webHidden/>
              </w:rPr>
              <w:fldChar w:fldCharType="end"/>
            </w:r>
            <w:r w:rsidRPr="002F29B7">
              <w:rPr>
                <w:rStyle w:val="Hyperlink"/>
                <w:noProof/>
              </w:rPr>
              <w:fldChar w:fldCharType="end"/>
            </w:r>
          </w:ins>
        </w:p>
        <w:p w:rsidR="00391D79" w:rsidRDefault="00751D94">
          <w:pPr>
            <w:pStyle w:val="TOC1"/>
            <w:rPr>
              <w:ins w:id="178" w:author="John Benito" w:date="2012-03-15T15:32:00Z"/>
              <w:rFonts w:asciiTheme="minorHAnsi" w:eastAsiaTheme="minorEastAsia" w:hAnsiTheme="minorHAnsi" w:cstheme="minorBidi"/>
              <w:noProof/>
            </w:rPr>
          </w:pPr>
          <w:ins w:id="179" w:author="John Benito" w:date="2012-03-15T15:32:00Z">
            <w:r w:rsidRPr="002F29B7">
              <w:rPr>
                <w:rStyle w:val="Hyperlink"/>
                <w:noProof/>
              </w:rPr>
              <w:fldChar w:fldCharType="begin"/>
            </w:r>
            <w:r w:rsidR="00391D79" w:rsidRPr="002F29B7">
              <w:rPr>
                <w:rStyle w:val="Hyperlink"/>
                <w:noProof/>
              </w:rPr>
              <w:instrText xml:space="preserve"> </w:instrText>
            </w:r>
            <w:r w:rsidR="00391D79">
              <w:rPr>
                <w:noProof/>
              </w:rPr>
              <w:instrText>HYPERLINK \l "_Toc319588878"</w:instrText>
            </w:r>
            <w:r w:rsidR="00391D79" w:rsidRPr="002F29B7">
              <w:rPr>
                <w:rStyle w:val="Hyperlink"/>
                <w:noProof/>
              </w:rPr>
              <w:instrText xml:space="preserve"> </w:instrText>
            </w:r>
          </w:ins>
          <w:r w:rsidR="00075AFC" w:rsidRPr="00075AFC">
            <w:rPr>
              <w:noProof/>
              <w:color w:val="1364C4"/>
            </w:rPr>
          </w:r>
          <w:ins w:id="180" w:author="John Benito" w:date="2012-03-15T15:32:00Z">
            <w:r w:rsidRPr="002F29B7">
              <w:rPr>
                <w:rStyle w:val="Hyperlink"/>
                <w:noProof/>
              </w:rPr>
              <w:fldChar w:fldCharType="separate"/>
            </w:r>
            <w:r w:rsidR="00391D79" w:rsidRPr="002F29B7">
              <w:rPr>
                <w:rStyle w:val="Hyperlink"/>
                <w:noProof/>
              </w:rPr>
              <w:t>Annex A (</w:t>
            </w:r>
            <w:r w:rsidR="00391D79" w:rsidRPr="002F29B7">
              <w:rPr>
                <w:rStyle w:val="Hyperlink"/>
                <w:i/>
                <w:noProof/>
              </w:rPr>
              <w:t>informative</w:t>
            </w:r>
            <w:r w:rsidR="00391D79" w:rsidRPr="002F29B7">
              <w:rPr>
                <w:rStyle w:val="Hyperlink"/>
                <w:noProof/>
              </w:rPr>
              <w:t>) A possible method of operation</w:t>
            </w:r>
            <w:r w:rsidR="00391D79">
              <w:rPr>
                <w:noProof/>
                <w:webHidden/>
              </w:rPr>
              <w:tab/>
            </w:r>
            <w:r>
              <w:rPr>
                <w:noProof/>
                <w:webHidden/>
              </w:rPr>
              <w:fldChar w:fldCharType="begin"/>
            </w:r>
            <w:r w:rsidR="00391D79">
              <w:rPr>
                <w:noProof/>
                <w:webHidden/>
              </w:rPr>
              <w:instrText xml:space="preserve"> PAGEREF _Toc319588878 \h </w:instrText>
            </w:r>
          </w:ins>
          <w:r w:rsidR="00075AFC">
            <w:rPr>
              <w:noProof/>
            </w:rPr>
          </w:r>
          <w:r>
            <w:rPr>
              <w:noProof/>
              <w:webHidden/>
            </w:rPr>
            <w:fldChar w:fldCharType="separate"/>
          </w:r>
          <w:ins w:id="181" w:author="John Benito" w:date="2012-03-16T09:54:00Z">
            <w:r w:rsidR="00075AFC">
              <w:rPr>
                <w:noProof/>
                <w:webHidden/>
              </w:rPr>
              <w:t>15</w:t>
            </w:r>
          </w:ins>
          <w:ins w:id="182" w:author="John Benito" w:date="2012-03-15T15:32:00Z">
            <w:r>
              <w:rPr>
                <w:noProof/>
                <w:webHidden/>
              </w:rPr>
              <w:fldChar w:fldCharType="end"/>
            </w:r>
            <w:r w:rsidRPr="002F29B7">
              <w:rPr>
                <w:rStyle w:val="Hyperlink"/>
                <w:noProof/>
              </w:rPr>
              <w:fldChar w:fldCharType="end"/>
            </w:r>
          </w:ins>
        </w:p>
        <w:p w:rsidR="00391D79" w:rsidRDefault="00751D94">
          <w:pPr>
            <w:pStyle w:val="TOC1"/>
            <w:rPr>
              <w:ins w:id="183" w:author="John Benito" w:date="2012-03-15T15:32:00Z"/>
              <w:rFonts w:asciiTheme="minorHAnsi" w:eastAsiaTheme="minorEastAsia" w:hAnsiTheme="minorHAnsi" w:cstheme="minorBidi"/>
              <w:noProof/>
            </w:rPr>
          </w:pPr>
          <w:ins w:id="184" w:author="John Benito" w:date="2012-03-15T15:32:00Z">
            <w:r w:rsidRPr="002F29B7">
              <w:rPr>
                <w:rStyle w:val="Hyperlink"/>
                <w:noProof/>
              </w:rPr>
              <w:fldChar w:fldCharType="begin"/>
            </w:r>
            <w:r w:rsidR="00391D79" w:rsidRPr="002F29B7">
              <w:rPr>
                <w:rStyle w:val="Hyperlink"/>
                <w:noProof/>
              </w:rPr>
              <w:instrText xml:space="preserve"> </w:instrText>
            </w:r>
            <w:r w:rsidR="00391D79">
              <w:rPr>
                <w:noProof/>
              </w:rPr>
              <w:instrText>HYPERLINK \l "_Toc319588879"</w:instrText>
            </w:r>
            <w:r w:rsidR="00391D79" w:rsidRPr="002F29B7">
              <w:rPr>
                <w:rStyle w:val="Hyperlink"/>
                <w:noProof/>
              </w:rPr>
              <w:instrText xml:space="preserve"> </w:instrText>
            </w:r>
          </w:ins>
          <w:r w:rsidR="00075AFC" w:rsidRPr="00075AFC">
            <w:rPr>
              <w:noProof/>
              <w:color w:val="1364C4"/>
            </w:rPr>
          </w:r>
          <w:ins w:id="185" w:author="John Benito" w:date="2012-03-15T15:32:00Z">
            <w:r w:rsidRPr="002F29B7">
              <w:rPr>
                <w:rStyle w:val="Hyperlink"/>
                <w:noProof/>
              </w:rPr>
              <w:fldChar w:fldCharType="separate"/>
            </w:r>
            <w:r w:rsidR="00391D79" w:rsidRPr="002F29B7">
              <w:rPr>
                <w:rStyle w:val="Hyperlink"/>
                <w:noProof/>
              </w:rPr>
              <w:t>Bibliography</w:t>
            </w:r>
            <w:r w:rsidR="00391D79">
              <w:rPr>
                <w:noProof/>
                <w:webHidden/>
              </w:rPr>
              <w:tab/>
            </w:r>
            <w:r>
              <w:rPr>
                <w:noProof/>
                <w:webHidden/>
              </w:rPr>
              <w:fldChar w:fldCharType="begin"/>
            </w:r>
            <w:r w:rsidR="00391D79">
              <w:rPr>
                <w:noProof/>
                <w:webHidden/>
              </w:rPr>
              <w:instrText xml:space="preserve"> PAGEREF _Toc319588879 \h </w:instrText>
            </w:r>
          </w:ins>
          <w:r w:rsidR="00075AFC">
            <w:rPr>
              <w:noProof/>
            </w:rPr>
          </w:r>
          <w:r>
            <w:rPr>
              <w:noProof/>
              <w:webHidden/>
            </w:rPr>
            <w:fldChar w:fldCharType="separate"/>
          </w:r>
          <w:ins w:id="186" w:author="John Benito" w:date="2012-03-16T09:54:00Z">
            <w:r w:rsidR="00075AFC">
              <w:rPr>
                <w:noProof/>
                <w:webHidden/>
              </w:rPr>
              <w:t>18</w:t>
            </w:r>
          </w:ins>
          <w:ins w:id="187" w:author="John Benito" w:date="2012-03-15T15:32:00Z">
            <w:r>
              <w:rPr>
                <w:noProof/>
                <w:webHidden/>
              </w:rPr>
              <w:fldChar w:fldCharType="end"/>
            </w:r>
            <w:r w:rsidRPr="002F29B7">
              <w:rPr>
                <w:rStyle w:val="Hyperlink"/>
                <w:noProof/>
              </w:rPr>
              <w:fldChar w:fldCharType="end"/>
            </w:r>
          </w:ins>
        </w:p>
        <w:p w:rsidR="00391D79" w:rsidDel="00391D79" w:rsidRDefault="00391D79">
          <w:pPr>
            <w:pStyle w:val="TOC1"/>
            <w:rPr>
              <w:del w:id="188" w:author="John Benito" w:date="2012-03-15T15:32:00Z"/>
              <w:rFonts w:asciiTheme="minorHAnsi" w:eastAsiaTheme="minorEastAsia" w:hAnsiTheme="minorHAnsi" w:cstheme="minorBidi"/>
              <w:noProof/>
            </w:rPr>
          </w:pPr>
          <w:del w:id="189" w:author="John Benito" w:date="2012-03-15T15:32:00Z">
            <w:r w:rsidRPr="00391D79" w:rsidDel="00391D79">
              <w:rPr>
                <w:rStyle w:val="Hyperlink"/>
                <w:noProof/>
              </w:rPr>
              <w:delText>Foreword</w:delText>
            </w:r>
            <w:r w:rsidDel="00391D79">
              <w:rPr>
                <w:noProof/>
                <w:webHidden/>
              </w:rPr>
              <w:tab/>
              <w:delText>iv</w:delText>
            </w:r>
          </w:del>
        </w:p>
        <w:p w:rsidR="00391D79" w:rsidDel="00391D79" w:rsidRDefault="00391D79">
          <w:pPr>
            <w:pStyle w:val="TOC1"/>
            <w:rPr>
              <w:del w:id="190" w:author="John Benito" w:date="2012-03-15T15:32:00Z"/>
              <w:rFonts w:asciiTheme="minorHAnsi" w:eastAsiaTheme="minorEastAsia" w:hAnsiTheme="minorHAnsi" w:cstheme="minorBidi"/>
              <w:noProof/>
            </w:rPr>
          </w:pPr>
          <w:del w:id="191" w:author="John Benito" w:date="2012-03-15T15:32:00Z">
            <w:r w:rsidRPr="00391D79" w:rsidDel="00391D79">
              <w:rPr>
                <w:rStyle w:val="Hyperlink"/>
                <w:noProof/>
              </w:rPr>
              <w:delText>Introduction</w:delText>
            </w:r>
            <w:r w:rsidDel="00391D79">
              <w:rPr>
                <w:noProof/>
                <w:webHidden/>
              </w:rPr>
              <w:tab/>
              <w:delText>v</w:delText>
            </w:r>
          </w:del>
        </w:p>
        <w:p w:rsidR="00391D79" w:rsidDel="00391D79" w:rsidRDefault="00391D79">
          <w:pPr>
            <w:pStyle w:val="TOC1"/>
            <w:rPr>
              <w:del w:id="192" w:author="John Benito" w:date="2012-03-15T15:32:00Z"/>
              <w:rFonts w:asciiTheme="minorHAnsi" w:eastAsiaTheme="minorEastAsia" w:hAnsiTheme="minorHAnsi" w:cstheme="minorBidi"/>
              <w:noProof/>
            </w:rPr>
          </w:pPr>
          <w:del w:id="193" w:author="John Benito" w:date="2012-03-15T15:32:00Z">
            <w:r w:rsidRPr="00391D79" w:rsidDel="00391D79">
              <w:rPr>
                <w:rStyle w:val="Hyperlink"/>
                <w:noProof/>
              </w:rPr>
              <w:delText>1. Scope</w:delText>
            </w:r>
            <w:r w:rsidDel="00391D79">
              <w:rPr>
                <w:noProof/>
                <w:webHidden/>
              </w:rPr>
              <w:tab/>
              <w:delText>6</w:delText>
            </w:r>
          </w:del>
        </w:p>
        <w:p w:rsidR="00391D79" w:rsidDel="00391D79" w:rsidRDefault="00391D79">
          <w:pPr>
            <w:pStyle w:val="TOC1"/>
            <w:rPr>
              <w:del w:id="194" w:author="John Benito" w:date="2012-03-15T15:32:00Z"/>
              <w:rFonts w:asciiTheme="minorHAnsi" w:eastAsiaTheme="minorEastAsia" w:hAnsiTheme="minorHAnsi" w:cstheme="minorBidi"/>
              <w:noProof/>
            </w:rPr>
          </w:pPr>
          <w:del w:id="195" w:author="John Benito" w:date="2012-03-15T15:32:00Z">
            <w:r w:rsidRPr="00391D79" w:rsidDel="00391D79">
              <w:rPr>
                <w:rStyle w:val="Hyperlink"/>
                <w:noProof/>
              </w:rPr>
              <w:delText>2. Normative References</w:delText>
            </w:r>
            <w:r w:rsidDel="00391D79">
              <w:rPr>
                <w:noProof/>
                <w:webHidden/>
              </w:rPr>
              <w:tab/>
              <w:delText>6</w:delText>
            </w:r>
          </w:del>
        </w:p>
        <w:p w:rsidR="00391D79" w:rsidDel="00391D79" w:rsidRDefault="00391D79">
          <w:pPr>
            <w:pStyle w:val="TOC1"/>
            <w:rPr>
              <w:del w:id="196" w:author="John Benito" w:date="2012-03-15T15:32:00Z"/>
              <w:rFonts w:asciiTheme="minorHAnsi" w:eastAsiaTheme="minorEastAsia" w:hAnsiTheme="minorHAnsi" w:cstheme="minorBidi"/>
              <w:noProof/>
            </w:rPr>
          </w:pPr>
          <w:del w:id="197" w:author="John Benito" w:date="2012-03-15T15:32:00Z">
            <w:r w:rsidRPr="00391D79" w:rsidDel="00391D79">
              <w:rPr>
                <w:rStyle w:val="Hyperlink"/>
                <w:noProof/>
              </w:rPr>
              <w:delText>3. Terms and Definitions</w:delText>
            </w:r>
            <w:r w:rsidDel="00391D79">
              <w:rPr>
                <w:noProof/>
                <w:webHidden/>
              </w:rPr>
              <w:tab/>
              <w:delText>6</w:delText>
            </w:r>
          </w:del>
        </w:p>
        <w:p w:rsidR="00391D79" w:rsidDel="00391D79" w:rsidRDefault="00391D79">
          <w:pPr>
            <w:pStyle w:val="TOC1"/>
            <w:rPr>
              <w:del w:id="198" w:author="John Benito" w:date="2012-03-15T15:32:00Z"/>
              <w:rFonts w:asciiTheme="minorHAnsi" w:eastAsiaTheme="minorEastAsia" w:hAnsiTheme="minorHAnsi" w:cstheme="minorBidi"/>
              <w:noProof/>
            </w:rPr>
          </w:pPr>
          <w:del w:id="199" w:author="John Benito" w:date="2012-03-15T15:32:00Z">
            <w:r w:rsidRPr="00391D79" w:rsidDel="00391D79">
              <w:rPr>
                <w:rStyle w:val="Hyperlink"/>
                <w:noProof/>
              </w:rPr>
              <w:delText>4. Conformance</w:delText>
            </w:r>
            <w:r w:rsidDel="00391D79">
              <w:rPr>
                <w:noProof/>
                <w:webHidden/>
              </w:rPr>
              <w:tab/>
              <w:delText>6</w:delText>
            </w:r>
          </w:del>
        </w:p>
        <w:p w:rsidR="00391D79" w:rsidDel="00391D79" w:rsidRDefault="00391D79">
          <w:pPr>
            <w:pStyle w:val="TOC1"/>
            <w:rPr>
              <w:del w:id="200" w:author="John Benito" w:date="2012-03-15T15:32:00Z"/>
              <w:rFonts w:asciiTheme="minorHAnsi" w:eastAsiaTheme="minorEastAsia" w:hAnsiTheme="minorHAnsi" w:cstheme="minorBidi"/>
              <w:noProof/>
            </w:rPr>
          </w:pPr>
          <w:del w:id="201" w:author="John Benito" w:date="2012-03-15T15:32:00Z">
            <w:r w:rsidRPr="00391D79" w:rsidDel="00391D79">
              <w:rPr>
                <w:rStyle w:val="Hyperlink"/>
                <w:noProof/>
              </w:rPr>
              <w:delText>5. Concepts</w:delText>
            </w:r>
            <w:r w:rsidDel="00391D79">
              <w:rPr>
                <w:noProof/>
                <w:webHidden/>
              </w:rPr>
              <w:tab/>
              <w:delText>7</w:delText>
            </w:r>
          </w:del>
        </w:p>
        <w:p w:rsidR="00391D79" w:rsidDel="00391D79" w:rsidRDefault="00391D79">
          <w:pPr>
            <w:pStyle w:val="TOC1"/>
            <w:rPr>
              <w:del w:id="202" w:author="John Benito" w:date="2012-03-15T15:32:00Z"/>
              <w:rFonts w:asciiTheme="minorHAnsi" w:eastAsiaTheme="minorEastAsia" w:hAnsiTheme="minorHAnsi" w:cstheme="minorBidi"/>
              <w:noProof/>
            </w:rPr>
          </w:pPr>
          <w:del w:id="203" w:author="John Benito" w:date="2012-03-15T15:32:00Z">
            <w:r w:rsidRPr="00391D79" w:rsidDel="00391D79">
              <w:rPr>
                <w:rStyle w:val="Hyperlink"/>
                <w:noProof/>
              </w:rPr>
              <w:delText>6. Structures and APIs</w:delText>
            </w:r>
            <w:r w:rsidDel="00391D79">
              <w:rPr>
                <w:noProof/>
                <w:webHidden/>
              </w:rPr>
              <w:tab/>
              <w:delText>8</w:delText>
            </w:r>
          </w:del>
        </w:p>
        <w:p w:rsidR="00391D79" w:rsidDel="00391D79" w:rsidRDefault="00391D79">
          <w:pPr>
            <w:pStyle w:val="TOC2"/>
            <w:tabs>
              <w:tab w:val="right" w:leader="dot" w:pos="9350"/>
            </w:tabs>
            <w:rPr>
              <w:del w:id="204" w:author="John Benito" w:date="2012-03-15T15:32:00Z"/>
              <w:rFonts w:asciiTheme="minorHAnsi" w:eastAsiaTheme="minorEastAsia" w:hAnsiTheme="minorHAnsi" w:cstheme="minorBidi"/>
              <w:noProof/>
            </w:rPr>
          </w:pPr>
          <w:del w:id="205" w:author="John Benito" w:date="2012-03-15T15:32:00Z">
            <w:r w:rsidRPr="00391D79" w:rsidDel="00391D79">
              <w:rPr>
                <w:rStyle w:val="Hyperlink"/>
                <w:noProof/>
              </w:rPr>
              <w:delText>6.1 General</w:delText>
            </w:r>
            <w:r w:rsidDel="00391D79">
              <w:rPr>
                <w:noProof/>
                <w:webHidden/>
              </w:rPr>
              <w:tab/>
              <w:delText>8</w:delText>
            </w:r>
          </w:del>
        </w:p>
        <w:p w:rsidR="00391D79" w:rsidDel="00391D79" w:rsidRDefault="00391D79">
          <w:pPr>
            <w:pStyle w:val="TOC2"/>
            <w:tabs>
              <w:tab w:val="right" w:leader="dot" w:pos="9350"/>
            </w:tabs>
            <w:rPr>
              <w:del w:id="206" w:author="John Benito" w:date="2012-03-15T15:32:00Z"/>
              <w:rFonts w:asciiTheme="minorHAnsi" w:eastAsiaTheme="minorEastAsia" w:hAnsiTheme="minorHAnsi" w:cstheme="minorBidi"/>
              <w:noProof/>
            </w:rPr>
          </w:pPr>
          <w:del w:id="207" w:author="John Benito" w:date="2012-03-15T15:32:00Z">
            <w:r w:rsidRPr="00391D79" w:rsidDel="00391D79">
              <w:rPr>
                <w:rStyle w:val="Hyperlink"/>
                <w:noProof/>
              </w:rPr>
              <w:delText>6.2 Structures</w:delText>
            </w:r>
            <w:r w:rsidDel="00391D79">
              <w:rPr>
                <w:noProof/>
                <w:webHidden/>
              </w:rPr>
              <w:tab/>
              <w:delText>8</w:delText>
            </w:r>
          </w:del>
        </w:p>
        <w:p w:rsidR="00391D79" w:rsidDel="00391D79" w:rsidRDefault="00391D79">
          <w:pPr>
            <w:pStyle w:val="TOC2"/>
            <w:tabs>
              <w:tab w:val="right" w:leader="dot" w:pos="9350"/>
            </w:tabs>
            <w:rPr>
              <w:del w:id="208" w:author="John Benito" w:date="2012-03-15T15:32:00Z"/>
              <w:rFonts w:asciiTheme="minorHAnsi" w:eastAsiaTheme="minorEastAsia" w:hAnsiTheme="minorHAnsi" w:cstheme="minorBidi"/>
              <w:noProof/>
            </w:rPr>
          </w:pPr>
          <w:del w:id="209" w:author="John Benito" w:date="2012-03-15T15:32:00Z">
            <w:r w:rsidRPr="00391D79" w:rsidDel="00391D79">
              <w:rPr>
                <w:rStyle w:val="Hyperlink"/>
                <w:noProof/>
              </w:rPr>
              <w:delText>6.3 certCreate</w:delText>
            </w:r>
            <w:r w:rsidDel="00391D79">
              <w:rPr>
                <w:noProof/>
                <w:webHidden/>
              </w:rPr>
              <w:tab/>
              <w:delText>9</w:delText>
            </w:r>
          </w:del>
        </w:p>
        <w:p w:rsidR="00391D79" w:rsidDel="00391D79" w:rsidRDefault="00391D79">
          <w:pPr>
            <w:pStyle w:val="TOC2"/>
            <w:tabs>
              <w:tab w:val="right" w:leader="dot" w:pos="9350"/>
            </w:tabs>
            <w:rPr>
              <w:del w:id="210" w:author="John Benito" w:date="2012-03-15T15:32:00Z"/>
              <w:rFonts w:asciiTheme="minorHAnsi" w:eastAsiaTheme="minorEastAsia" w:hAnsiTheme="minorHAnsi" w:cstheme="minorBidi"/>
              <w:noProof/>
            </w:rPr>
          </w:pPr>
          <w:del w:id="211" w:author="John Benito" w:date="2012-03-15T15:32:00Z">
            <w:r w:rsidRPr="00391D79" w:rsidDel="00391D79">
              <w:rPr>
                <w:rStyle w:val="Hyperlink"/>
                <w:noProof/>
              </w:rPr>
              <w:delText>6.4 certSignCode</w:delText>
            </w:r>
            <w:r w:rsidDel="00391D79">
              <w:rPr>
                <w:noProof/>
                <w:webHidden/>
              </w:rPr>
              <w:tab/>
              <w:delText>10</w:delText>
            </w:r>
          </w:del>
        </w:p>
        <w:p w:rsidR="00391D79" w:rsidDel="00391D79" w:rsidRDefault="00391D79">
          <w:pPr>
            <w:pStyle w:val="TOC2"/>
            <w:tabs>
              <w:tab w:val="right" w:leader="dot" w:pos="9350"/>
            </w:tabs>
            <w:rPr>
              <w:del w:id="212" w:author="John Benito" w:date="2012-03-15T15:32:00Z"/>
              <w:rFonts w:asciiTheme="minorHAnsi" w:eastAsiaTheme="minorEastAsia" w:hAnsiTheme="minorHAnsi" w:cstheme="minorBidi"/>
              <w:noProof/>
            </w:rPr>
          </w:pPr>
          <w:del w:id="213" w:author="John Benito" w:date="2012-03-15T15:32:00Z">
            <w:r w:rsidRPr="00391D79" w:rsidDel="00391D79">
              <w:rPr>
                <w:rStyle w:val="Hyperlink"/>
                <w:noProof/>
              </w:rPr>
              <w:delText>6.5 certSignWrap</w:delText>
            </w:r>
            <w:r w:rsidDel="00391D79">
              <w:rPr>
                <w:noProof/>
                <w:webHidden/>
              </w:rPr>
              <w:tab/>
              <w:delText>11</w:delText>
            </w:r>
          </w:del>
        </w:p>
        <w:p w:rsidR="00391D79" w:rsidDel="00391D79" w:rsidRDefault="00391D79">
          <w:pPr>
            <w:pStyle w:val="TOC2"/>
            <w:tabs>
              <w:tab w:val="right" w:leader="dot" w:pos="9350"/>
            </w:tabs>
            <w:rPr>
              <w:del w:id="214" w:author="John Benito" w:date="2012-03-15T15:32:00Z"/>
              <w:rFonts w:asciiTheme="minorHAnsi" w:eastAsiaTheme="minorEastAsia" w:hAnsiTheme="minorHAnsi" w:cstheme="minorBidi"/>
              <w:noProof/>
            </w:rPr>
          </w:pPr>
          <w:del w:id="215" w:author="John Benito" w:date="2012-03-15T15:32:00Z">
            <w:r w:rsidRPr="00391D79" w:rsidDel="00391D79">
              <w:rPr>
                <w:rStyle w:val="Hyperlink"/>
                <w:noProof/>
              </w:rPr>
              <w:delText>6.6 certHash</w:delText>
            </w:r>
            <w:r w:rsidDel="00391D79">
              <w:rPr>
                <w:noProof/>
                <w:webHidden/>
              </w:rPr>
              <w:tab/>
              <w:delText>12</w:delText>
            </w:r>
          </w:del>
        </w:p>
        <w:p w:rsidR="00391D79" w:rsidDel="00391D79" w:rsidRDefault="00391D79">
          <w:pPr>
            <w:pStyle w:val="TOC2"/>
            <w:tabs>
              <w:tab w:val="right" w:leader="dot" w:pos="9350"/>
            </w:tabs>
            <w:rPr>
              <w:del w:id="216" w:author="John Benito" w:date="2012-03-15T15:32:00Z"/>
              <w:rFonts w:asciiTheme="minorHAnsi" w:eastAsiaTheme="minorEastAsia" w:hAnsiTheme="minorHAnsi" w:cstheme="minorBidi"/>
              <w:noProof/>
            </w:rPr>
          </w:pPr>
          <w:del w:id="217" w:author="John Benito" w:date="2012-03-15T15:32:00Z">
            <w:r w:rsidRPr="00391D79" w:rsidDel="00391D79">
              <w:rPr>
                <w:rStyle w:val="Hyperlink"/>
                <w:noProof/>
              </w:rPr>
              <w:delText>6.7 certDecryptSignature</w:delText>
            </w:r>
            <w:r w:rsidDel="00391D79">
              <w:rPr>
                <w:noProof/>
                <w:webHidden/>
              </w:rPr>
              <w:tab/>
              <w:delText>12</w:delText>
            </w:r>
          </w:del>
        </w:p>
        <w:p w:rsidR="00391D79" w:rsidDel="00391D79" w:rsidRDefault="00391D79">
          <w:pPr>
            <w:pStyle w:val="TOC2"/>
            <w:tabs>
              <w:tab w:val="right" w:leader="dot" w:pos="9350"/>
            </w:tabs>
            <w:rPr>
              <w:del w:id="218" w:author="John Benito" w:date="2012-03-15T15:32:00Z"/>
              <w:rFonts w:asciiTheme="minorHAnsi" w:eastAsiaTheme="minorEastAsia" w:hAnsiTheme="minorHAnsi" w:cstheme="minorBidi"/>
              <w:noProof/>
            </w:rPr>
          </w:pPr>
          <w:del w:id="219" w:author="John Benito" w:date="2012-03-15T15:32:00Z">
            <w:r w:rsidRPr="00391D79" w:rsidDel="00391D79">
              <w:rPr>
                <w:rStyle w:val="Hyperlink"/>
                <w:noProof/>
              </w:rPr>
              <w:delText>6.8 certVerifySignature</w:delText>
            </w:r>
            <w:r w:rsidDel="00391D79">
              <w:rPr>
                <w:noProof/>
                <w:webHidden/>
              </w:rPr>
              <w:tab/>
              <w:delText>13</w:delText>
            </w:r>
          </w:del>
        </w:p>
        <w:p w:rsidR="00391D79" w:rsidDel="00391D79" w:rsidRDefault="00391D79">
          <w:pPr>
            <w:pStyle w:val="TOC2"/>
            <w:tabs>
              <w:tab w:val="right" w:leader="dot" w:pos="9350"/>
            </w:tabs>
            <w:rPr>
              <w:del w:id="220" w:author="John Benito" w:date="2012-03-15T15:32:00Z"/>
              <w:rFonts w:asciiTheme="minorHAnsi" w:eastAsiaTheme="minorEastAsia" w:hAnsiTheme="minorHAnsi" w:cstheme="minorBidi"/>
              <w:noProof/>
            </w:rPr>
          </w:pPr>
          <w:del w:id="221" w:author="John Benito" w:date="2012-03-15T15:32:00Z">
            <w:r w:rsidRPr="00391D79" w:rsidDel="00391D79">
              <w:rPr>
                <w:rStyle w:val="Hyperlink"/>
                <w:noProof/>
              </w:rPr>
              <w:delText>6.9 certUnwrap</w:delText>
            </w:r>
            <w:r w:rsidDel="00391D79">
              <w:rPr>
                <w:noProof/>
                <w:webHidden/>
              </w:rPr>
              <w:tab/>
              <w:delText>14</w:delText>
            </w:r>
          </w:del>
        </w:p>
        <w:p w:rsidR="00391D79" w:rsidDel="00391D79" w:rsidRDefault="00391D79">
          <w:pPr>
            <w:pStyle w:val="TOC1"/>
            <w:rPr>
              <w:del w:id="222" w:author="John Benito" w:date="2012-03-15T15:32:00Z"/>
              <w:rFonts w:asciiTheme="minorHAnsi" w:eastAsiaTheme="minorEastAsia" w:hAnsiTheme="minorHAnsi" w:cstheme="minorBidi"/>
              <w:noProof/>
            </w:rPr>
          </w:pPr>
          <w:del w:id="223" w:author="John Benito" w:date="2012-03-15T15:32:00Z">
            <w:r w:rsidRPr="00391D79" w:rsidDel="00391D79">
              <w:rPr>
                <w:rStyle w:val="Hyperlink"/>
                <w:noProof/>
              </w:rPr>
              <w:delText>Annex A (</w:delText>
            </w:r>
            <w:r w:rsidRPr="00391D79" w:rsidDel="00391D79">
              <w:rPr>
                <w:rStyle w:val="Hyperlink"/>
                <w:i/>
                <w:noProof/>
              </w:rPr>
              <w:delText>informative</w:delText>
            </w:r>
            <w:r w:rsidRPr="00960399" w:rsidDel="00391D79">
              <w:rPr>
                <w:rStyle w:val="Hyperlink"/>
                <w:noProof/>
              </w:rPr>
              <w:delText>) A possible method of operation</w:delText>
            </w:r>
            <w:r w:rsidDel="00391D79">
              <w:rPr>
                <w:noProof/>
                <w:webHidden/>
              </w:rPr>
              <w:tab/>
              <w:delText>15</w:delText>
            </w:r>
          </w:del>
        </w:p>
        <w:p w:rsidR="00391D79" w:rsidDel="00391D79" w:rsidRDefault="00391D79">
          <w:pPr>
            <w:pStyle w:val="TOC1"/>
            <w:rPr>
              <w:del w:id="224" w:author="John Benito" w:date="2012-03-15T15:32:00Z"/>
              <w:rFonts w:asciiTheme="minorHAnsi" w:eastAsiaTheme="minorEastAsia" w:hAnsiTheme="minorHAnsi" w:cstheme="minorBidi"/>
              <w:noProof/>
            </w:rPr>
          </w:pPr>
          <w:del w:id="225" w:author="John Benito" w:date="2012-03-15T15:32:00Z">
            <w:r w:rsidRPr="00391D79" w:rsidDel="00391D79">
              <w:rPr>
                <w:rStyle w:val="Hyperlink"/>
                <w:noProof/>
              </w:rPr>
              <w:delText>This annex describes one possible way of using the interfaces specified in Cl</w:delText>
            </w:r>
            <w:r w:rsidRPr="00960399" w:rsidDel="00391D79">
              <w:rPr>
                <w:rStyle w:val="Hyperlink"/>
                <w:noProof/>
              </w:rPr>
              <w:delText>ause 6 of thStandard.</w:delText>
            </w:r>
            <w:r w:rsidDel="00391D79">
              <w:rPr>
                <w:noProof/>
                <w:webHidden/>
              </w:rPr>
              <w:tab/>
              <w:delText>15</w:delText>
            </w:r>
          </w:del>
        </w:p>
        <w:p w:rsidR="00391D79" w:rsidDel="00391D79" w:rsidRDefault="00391D79">
          <w:pPr>
            <w:pStyle w:val="TOC1"/>
            <w:rPr>
              <w:del w:id="226" w:author="John Benito" w:date="2012-03-15T15:32:00Z"/>
              <w:rFonts w:asciiTheme="minorHAnsi" w:eastAsiaTheme="minorEastAsia" w:hAnsiTheme="minorHAnsi" w:cstheme="minorBidi"/>
              <w:noProof/>
            </w:rPr>
          </w:pPr>
          <w:del w:id="227" w:author="John Benito" w:date="2012-03-15T15:32:00Z">
            <w:r w:rsidRPr="00391D79" w:rsidDel="00391D79">
              <w:rPr>
                <w:rStyle w:val="Hyperlink"/>
                <w:noProof/>
              </w:rPr>
              <w:delText>Bibliography</w:delText>
            </w:r>
            <w:r w:rsidDel="00391D79">
              <w:rPr>
                <w:noProof/>
                <w:webHidden/>
              </w:rPr>
              <w:tab/>
              <w:delText>18</w:delText>
            </w:r>
          </w:del>
        </w:p>
        <w:p w:rsidR="00D562B9" w:rsidDel="00391D79" w:rsidRDefault="00D562B9">
          <w:pPr>
            <w:pStyle w:val="TOC1"/>
            <w:rPr>
              <w:del w:id="228" w:author="John Benito" w:date="2012-03-15T15:29:00Z"/>
              <w:rFonts w:asciiTheme="minorHAnsi" w:eastAsiaTheme="minorEastAsia" w:hAnsiTheme="minorHAnsi" w:cstheme="minorBidi"/>
              <w:noProof/>
            </w:rPr>
          </w:pPr>
          <w:del w:id="229" w:author="John Benito" w:date="2012-03-15T15:29:00Z">
            <w:r w:rsidRPr="00391D79" w:rsidDel="00391D79">
              <w:rPr>
                <w:rStyle w:val="Hyperlink"/>
                <w:noProof/>
              </w:rPr>
              <w:delText>Foreword</w:delText>
            </w:r>
            <w:r w:rsidDel="00391D79">
              <w:rPr>
                <w:noProof/>
                <w:webHidden/>
              </w:rPr>
              <w:tab/>
              <w:delText>iv</w:delText>
            </w:r>
          </w:del>
        </w:p>
        <w:p w:rsidR="00D562B9" w:rsidDel="00391D79" w:rsidRDefault="00D562B9">
          <w:pPr>
            <w:pStyle w:val="TOC1"/>
            <w:rPr>
              <w:del w:id="230" w:author="John Benito" w:date="2012-03-15T15:29:00Z"/>
              <w:rFonts w:asciiTheme="minorHAnsi" w:eastAsiaTheme="minorEastAsia" w:hAnsiTheme="minorHAnsi" w:cstheme="minorBidi"/>
              <w:noProof/>
            </w:rPr>
          </w:pPr>
          <w:del w:id="231" w:author="John Benito" w:date="2012-03-15T15:29:00Z">
            <w:r w:rsidRPr="00391D79" w:rsidDel="00391D79">
              <w:rPr>
                <w:rStyle w:val="Hyperlink"/>
                <w:noProof/>
              </w:rPr>
              <w:delText>Introduction</w:delText>
            </w:r>
            <w:r w:rsidDel="00391D79">
              <w:rPr>
                <w:noProof/>
                <w:webHidden/>
              </w:rPr>
              <w:tab/>
              <w:delText>v</w:delText>
            </w:r>
          </w:del>
        </w:p>
        <w:p w:rsidR="00D562B9" w:rsidDel="00391D79" w:rsidRDefault="00D562B9">
          <w:pPr>
            <w:pStyle w:val="TOC1"/>
            <w:rPr>
              <w:del w:id="232" w:author="John Benito" w:date="2012-03-15T15:29:00Z"/>
              <w:rFonts w:asciiTheme="minorHAnsi" w:eastAsiaTheme="minorEastAsia" w:hAnsiTheme="minorHAnsi" w:cstheme="minorBidi"/>
              <w:noProof/>
            </w:rPr>
          </w:pPr>
          <w:del w:id="233" w:author="John Benito" w:date="2012-03-15T15:29:00Z">
            <w:r w:rsidRPr="00391D79" w:rsidDel="00391D79">
              <w:rPr>
                <w:rStyle w:val="Hyperlink"/>
                <w:noProof/>
              </w:rPr>
              <w:delText>1. Scope</w:delText>
            </w:r>
            <w:r w:rsidDel="00391D79">
              <w:rPr>
                <w:noProof/>
                <w:webHidden/>
              </w:rPr>
              <w:tab/>
              <w:delText>6</w:delText>
            </w:r>
          </w:del>
        </w:p>
        <w:p w:rsidR="00D562B9" w:rsidDel="00391D79" w:rsidRDefault="00D562B9">
          <w:pPr>
            <w:pStyle w:val="TOC1"/>
            <w:rPr>
              <w:del w:id="234" w:author="John Benito" w:date="2012-03-15T15:29:00Z"/>
              <w:rFonts w:asciiTheme="minorHAnsi" w:eastAsiaTheme="minorEastAsia" w:hAnsiTheme="minorHAnsi" w:cstheme="minorBidi"/>
              <w:noProof/>
            </w:rPr>
          </w:pPr>
          <w:del w:id="235" w:author="John Benito" w:date="2012-03-15T15:29:00Z">
            <w:r w:rsidRPr="00391D79" w:rsidDel="00391D79">
              <w:rPr>
                <w:rStyle w:val="Hyperlink"/>
                <w:noProof/>
              </w:rPr>
              <w:delText>2. Normative References</w:delText>
            </w:r>
            <w:r w:rsidDel="00391D79">
              <w:rPr>
                <w:noProof/>
                <w:webHidden/>
              </w:rPr>
              <w:tab/>
              <w:delText>6</w:delText>
            </w:r>
          </w:del>
        </w:p>
        <w:p w:rsidR="00D562B9" w:rsidDel="00391D79" w:rsidRDefault="00D562B9">
          <w:pPr>
            <w:pStyle w:val="TOC1"/>
            <w:rPr>
              <w:del w:id="236" w:author="John Benito" w:date="2012-03-15T15:29:00Z"/>
              <w:rFonts w:asciiTheme="minorHAnsi" w:eastAsiaTheme="minorEastAsia" w:hAnsiTheme="minorHAnsi" w:cstheme="minorBidi"/>
              <w:noProof/>
            </w:rPr>
          </w:pPr>
          <w:del w:id="237" w:author="John Benito" w:date="2012-03-15T15:29:00Z">
            <w:r w:rsidRPr="00391D79" w:rsidDel="00391D79">
              <w:rPr>
                <w:rStyle w:val="Hyperlink"/>
                <w:noProof/>
              </w:rPr>
              <w:delText>3. Terms and Definitions</w:delText>
            </w:r>
            <w:r w:rsidDel="00391D79">
              <w:rPr>
                <w:noProof/>
                <w:webHidden/>
              </w:rPr>
              <w:tab/>
              <w:delText>6</w:delText>
            </w:r>
          </w:del>
        </w:p>
        <w:p w:rsidR="00D562B9" w:rsidDel="00391D79" w:rsidRDefault="00D562B9">
          <w:pPr>
            <w:pStyle w:val="TOC1"/>
            <w:rPr>
              <w:del w:id="238" w:author="John Benito" w:date="2012-03-15T15:29:00Z"/>
              <w:rFonts w:asciiTheme="minorHAnsi" w:eastAsiaTheme="minorEastAsia" w:hAnsiTheme="minorHAnsi" w:cstheme="minorBidi"/>
              <w:noProof/>
            </w:rPr>
          </w:pPr>
          <w:del w:id="239" w:author="John Benito" w:date="2012-03-15T15:29:00Z">
            <w:r w:rsidRPr="00391D79" w:rsidDel="00391D79">
              <w:rPr>
                <w:rStyle w:val="Hyperlink"/>
                <w:noProof/>
              </w:rPr>
              <w:delText>4. Conformance</w:delText>
            </w:r>
            <w:r w:rsidDel="00391D79">
              <w:rPr>
                <w:noProof/>
                <w:webHidden/>
              </w:rPr>
              <w:tab/>
              <w:delText>6</w:delText>
            </w:r>
          </w:del>
        </w:p>
        <w:p w:rsidR="00D562B9" w:rsidDel="00391D79" w:rsidRDefault="00D562B9">
          <w:pPr>
            <w:pStyle w:val="TOC1"/>
            <w:rPr>
              <w:del w:id="240" w:author="John Benito" w:date="2012-03-15T15:29:00Z"/>
              <w:rFonts w:asciiTheme="minorHAnsi" w:eastAsiaTheme="minorEastAsia" w:hAnsiTheme="minorHAnsi" w:cstheme="minorBidi"/>
              <w:noProof/>
            </w:rPr>
          </w:pPr>
          <w:del w:id="241" w:author="John Benito" w:date="2012-03-15T15:29:00Z">
            <w:r w:rsidRPr="00391D79" w:rsidDel="00391D79">
              <w:rPr>
                <w:rStyle w:val="Hyperlink"/>
                <w:noProof/>
              </w:rPr>
              <w:delText>5. Concepts</w:delText>
            </w:r>
            <w:r w:rsidDel="00391D79">
              <w:rPr>
                <w:noProof/>
                <w:webHidden/>
              </w:rPr>
              <w:tab/>
              <w:delText>7</w:delText>
            </w:r>
          </w:del>
        </w:p>
        <w:p w:rsidR="00D562B9" w:rsidDel="00391D79" w:rsidRDefault="00D562B9">
          <w:pPr>
            <w:pStyle w:val="TOC1"/>
            <w:rPr>
              <w:del w:id="242" w:author="John Benito" w:date="2012-03-15T15:29:00Z"/>
              <w:rFonts w:asciiTheme="minorHAnsi" w:eastAsiaTheme="minorEastAsia" w:hAnsiTheme="minorHAnsi" w:cstheme="minorBidi"/>
              <w:noProof/>
            </w:rPr>
          </w:pPr>
          <w:del w:id="243" w:author="John Benito" w:date="2012-03-15T15:29:00Z">
            <w:r w:rsidRPr="00391D79" w:rsidDel="00391D79">
              <w:rPr>
                <w:rStyle w:val="Hyperlink"/>
                <w:noProof/>
              </w:rPr>
              <w:delText>6. Structures and APIs</w:delText>
            </w:r>
            <w:r w:rsidDel="00391D79">
              <w:rPr>
                <w:noProof/>
                <w:webHidden/>
              </w:rPr>
              <w:tab/>
              <w:delText>8</w:delText>
            </w:r>
          </w:del>
        </w:p>
        <w:p w:rsidR="00D562B9" w:rsidDel="00391D79" w:rsidRDefault="00D562B9">
          <w:pPr>
            <w:pStyle w:val="TOC2"/>
            <w:tabs>
              <w:tab w:val="right" w:leader="dot" w:pos="9350"/>
            </w:tabs>
            <w:rPr>
              <w:del w:id="244" w:author="John Benito" w:date="2012-03-15T15:29:00Z"/>
              <w:noProof/>
            </w:rPr>
          </w:pPr>
          <w:del w:id="245" w:author="John Benito" w:date="2012-03-15T15:29:00Z">
            <w:r w:rsidRPr="00391D79" w:rsidDel="00391D79">
              <w:rPr>
                <w:rStyle w:val="Hyperlink"/>
                <w:noProof/>
              </w:rPr>
              <w:delText>6.1 General</w:delText>
            </w:r>
            <w:r w:rsidDel="00391D79">
              <w:rPr>
                <w:noProof/>
                <w:webHidden/>
              </w:rPr>
              <w:tab/>
              <w:delText>8</w:delText>
            </w:r>
          </w:del>
        </w:p>
        <w:p w:rsidR="00D562B9" w:rsidDel="00391D79" w:rsidRDefault="00D562B9">
          <w:pPr>
            <w:pStyle w:val="TOC2"/>
            <w:tabs>
              <w:tab w:val="right" w:leader="dot" w:pos="9350"/>
            </w:tabs>
            <w:rPr>
              <w:del w:id="246" w:author="John Benito" w:date="2012-03-15T15:29:00Z"/>
              <w:noProof/>
            </w:rPr>
          </w:pPr>
          <w:del w:id="247" w:author="John Benito" w:date="2012-03-15T15:29:00Z">
            <w:r w:rsidRPr="00391D79" w:rsidDel="00391D79">
              <w:rPr>
                <w:rStyle w:val="Hyperlink"/>
                <w:noProof/>
              </w:rPr>
              <w:delText>6.2 Structures</w:delText>
            </w:r>
            <w:r w:rsidDel="00391D79">
              <w:rPr>
                <w:noProof/>
                <w:webHidden/>
              </w:rPr>
              <w:tab/>
              <w:delText>8</w:delText>
            </w:r>
          </w:del>
        </w:p>
        <w:p w:rsidR="00D562B9" w:rsidDel="00391D79" w:rsidRDefault="00D562B9">
          <w:pPr>
            <w:pStyle w:val="TOC2"/>
            <w:tabs>
              <w:tab w:val="right" w:leader="dot" w:pos="9350"/>
            </w:tabs>
            <w:rPr>
              <w:del w:id="248" w:author="John Benito" w:date="2012-03-15T15:29:00Z"/>
              <w:noProof/>
            </w:rPr>
          </w:pPr>
          <w:del w:id="249" w:author="John Benito" w:date="2012-03-15T15:29:00Z">
            <w:r w:rsidRPr="00391D79" w:rsidDel="00391D79">
              <w:rPr>
                <w:rStyle w:val="Hyperlink"/>
                <w:noProof/>
              </w:rPr>
              <w:delText>6.3 certCreate</w:delText>
            </w:r>
            <w:r w:rsidDel="00391D79">
              <w:rPr>
                <w:noProof/>
                <w:webHidden/>
              </w:rPr>
              <w:tab/>
              <w:delText>9</w:delText>
            </w:r>
          </w:del>
        </w:p>
        <w:p w:rsidR="00D562B9" w:rsidDel="00391D79" w:rsidRDefault="00D562B9">
          <w:pPr>
            <w:pStyle w:val="TOC2"/>
            <w:tabs>
              <w:tab w:val="right" w:leader="dot" w:pos="9350"/>
            </w:tabs>
            <w:rPr>
              <w:del w:id="250" w:author="John Benito" w:date="2012-03-15T15:29:00Z"/>
              <w:noProof/>
            </w:rPr>
          </w:pPr>
          <w:del w:id="251" w:author="John Benito" w:date="2012-03-15T15:29:00Z">
            <w:r w:rsidRPr="00391D79" w:rsidDel="00391D79">
              <w:rPr>
                <w:rStyle w:val="Hyperlink"/>
                <w:noProof/>
              </w:rPr>
              <w:delText>6.4 certSignCode</w:delText>
            </w:r>
            <w:r w:rsidDel="00391D79">
              <w:rPr>
                <w:noProof/>
                <w:webHidden/>
              </w:rPr>
              <w:tab/>
              <w:delText>10</w:delText>
            </w:r>
          </w:del>
        </w:p>
        <w:p w:rsidR="00D562B9" w:rsidDel="00391D79" w:rsidRDefault="00D562B9">
          <w:pPr>
            <w:pStyle w:val="TOC2"/>
            <w:tabs>
              <w:tab w:val="right" w:leader="dot" w:pos="9350"/>
            </w:tabs>
            <w:rPr>
              <w:del w:id="252" w:author="John Benito" w:date="2012-03-15T15:29:00Z"/>
              <w:noProof/>
            </w:rPr>
          </w:pPr>
          <w:del w:id="253" w:author="John Benito" w:date="2012-03-15T15:29:00Z">
            <w:r w:rsidRPr="00391D79" w:rsidDel="00391D79">
              <w:rPr>
                <w:rStyle w:val="Hyperlink"/>
                <w:noProof/>
              </w:rPr>
              <w:delText>6.5 certSignWrap</w:delText>
            </w:r>
            <w:r w:rsidDel="00391D79">
              <w:rPr>
                <w:noProof/>
                <w:webHidden/>
              </w:rPr>
              <w:tab/>
              <w:delText>11</w:delText>
            </w:r>
          </w:del>
        </w:p>
        <w:p w:rsidR="00D562B9" w:rsidDel="00391D79" w:rsidRDefault="00D562B9">
          <w:pPr>
            <w:pStyle w:val="TOC2"/>
            <w:tabs>
              <w:tab w:val="right" w:leader="dot" w:pos="9350"/>
            </w:tabs>
            <w:rPr>
              <w:del w:id="254" w:author="John Benito" w:date="2012-03-15T15:29:00Z"/>
              <w:noProof/>
            </w:rPr>
          </w:pPr>
          <w:del w:id="255" w:author="John Benito" w:date="2012-03-15T15:29:00Z">
            <w:r w:rsidRPr="00391D79" w:rsidDel="00391D79">
              <w:rPr>
                <w:rStyle w:val="Hyperlink"/>
                <w:noProof/>
              </w:rPr>
              <w:delText>6.6 certHash</w:delText>
            </w:r>
            <w:r w:rsidDel="00391D79">
              <w:rPr>
                <w:noProof/>
                <w:webHidden/>
              </w:rPr>
              <w:tab/>
              <w:delText>12</w:delText>
            </w:r>
          </w:del>
        </w:p>
        <w:p w:rsidR="00D562B9" w:rsidDel="00391D79" w:rsidRDefault="00D562B9">
          <w:pPr>
            <w:pStyle w:val="TOC2"/>
            <w:tabs>
              <w:tab w:val="right" w:leader="dot" w:pos="9350"/>
            </w:tabs>
            <w:rPr>
              <w:del w:id="256" w:author="John Benito" w:date="2012-03-15T15:29:00Z"/>
              <w:noProof/>
            </w:rPr>
          </w:pPr>
          <w:del w:id="257" w:author="John Benito" w:date="2012-03-15T15:29:00Z">
            <w:r w:rsidRPr="00391D79" w:rsidDel="00391D79">
              <w:rPr>
                <w:rStyle w:val="Hyperlink"/>
                <w:noProof/>
              </w:rPr>
              <w:delText>6.7 certDecryptSignature</w:delText>
            </w:r>
            <w:r w:rsidDel="00391D79">
              <w:rPr>
                <w:noProof/>
                <w:webHidden/>
              </w:rPr>
              <w:tab/>
              <w:delText>12</w:delText>
            </w:r>
          </w:del>
        </w:p>
        <w:p w:rsidR="00D562B9" w:rsidDel="00391D79" w:rsidRDefault="00D562B9">
          <w:pPr>
            <w:pStyle w:val="TOC2"/>
            <w:tabs>
              <w:tab w:val="right" w:leader="dot" w:pos="9350"/>
            </w:tabs>
            <w:rPr>
              <w:del w:id="258" w:author="John Benito" w:date="2012-03-15T15:29:00Z"/>
              <w:noProof/>
            </w:rPr>
          </w:pPr>
          <w:del w:id="259" w:author="John Benito" w:date="2012-03-15T15:29:00Z">
            <w:r w:rsidRPr="00391D79" w:rsidDel="00391D79">
              <w:rPr>
                <w:rStyle w:val="Hyperlink"/>
                <w:noProof/>
              </w:rPr>
              <w:delText>6.8 certVerifySignature</w:delText>
            </w:r>
            <w:r w:rsidDel="00391D79">
              <w:rPr>
                <w:noProof/>
                <w:webHidden/>
              </w:rPr>
              <w:tab/>
              <w:delText>13</w:delText>
            </w:r>
          </w:del>
        </w:p>
        <w:p w:rsidR="00D562B9" w:rsidDel="00391D79" w:rsidRDefault="00D562B9">
          <w:pPr>
            <w:pStyle w:val="TOC2"/>
            <w:tabs>
              <w:tab w:val="right" w:leader="dot" w:pos="9350"/>
            </w:tabs>
            <w:rPr>
              <w:del w:id="260" w:author="John Benito" w:date="2012-03-15T15:29:00Z"/>
              <w:noProof/>
            </w:rPr>
          </w:pPr>
          <w:del w:id="261" w:author="John Benito" w:date="2012-03-15T15:29:00Z">
            <w:r w:rsidRPr="00391D79" w:rsidDel="00391D79">
              <w:rPr>
                <w:rStyle w:val="Hyperlink"/>
                <w:noProof/>
              </w:rPr>
              <w:delText>6.9 certUnwrap</w:delText>
            </w:r>
            <w:r w:rsidDel="00391D79">
              <w:rPr>
                <w:noProof/>
                <w:webHidden/>
              </w:rPr>
              <w:tab/>
              <w:delText>14</w:delText>
            </w:r>
          </w:del>
        </w:p>
        <w:p w:rsidR="00D562B9" w:rsidDel="00391D79" w:rsidRDefault="00D562B9">
          <w:pPr>
            <w:pStyle w:val="TOC1"/>
            <w:rPr>
              <w:del w:id="262" w:author="John Benito" w:date="2012-03-15T15:29:00Z"/>
              <w:rFonts w:asciiTheme="minorHAnsi" w:eastAsiaTheme="minorEastAsia" w:hAnsiTheme="minorHAnsi" w:cstheme="minorBidi"/>
              <w:noProof/>
            </w:rPr>
          </w:pPr>
          <w:del w:id="263" w:author="John Benito" w:date="2012-03-15T15:29:00Z">
            <w:r w:rsidRPr="00391D79" w:rsidDel="00391D79">
              <w:rPr>
                <w:rStyle w:val="Hyperlink"/>
                <w:noProof/>
              </w:rPr>
              <w:delText>Annex A</w:delText>
            </w:r>
            <w:r w:rsidDel="00391D79">
              <w:rPr>
                <w:rStyle w:val="Hyperlink"/>
                <w:noProof/>
              </w:rPr>
              <w:delText xml:space="preserve"> </w:delText>
            </w:r>
            <w:r w:rsidRPr="00391D79" w:rsidDel="00391D79">
              <w:rPr>
                <w:rStyle w:val="Hyperlink"/>
                <w:noProof/>
              </w:rPr>
              <w:delText>(</w:delText>
            </w:r>
            <w:r w:rsidRPr="00391D79" w:rsidDel="00391D79">
              <w:rPr>
                <w:rStyle w:val="Hyperlink"/>
                <w:i/>
                <w:noProof/>
              </w:rPr>
              <w:delText>Informative</w:delText>
            </w:r>
            <w:r w:rsidRPr="00391D79" w:rsidDel="00391D79">
              <w:rPr>
                <w:rStyle w:val="Hyperlink"/>
                <w:noProof/>
              </w:rPr>
              <w:delText>)</w:delText>
            </w:r>
            <w:r w:rsidDel="00391D79">
              <w:rPr>
                <w:rStyle w:val="Hyperlink"/>
                <w:noProof/>
              </w:rPr>
              <w:delText xml:space="preserve"> </w:delText>
            </w:r>
            <w:r w:rsidRPr="00391D79" w:rsidDel="00391D79">
              <w:rPr>
                <w:rStyle w:val="Hyperlink"/>
                <w:noProof/>
              </w:rPr>
              <w:delText>A possible method of operation</w:delText>
            </w:r>
            <w:r w:rsidDel="00391D79">
              <w:rPr>
                <w:noProof/>
                <w:webHidden/>
              </w:rPr>
              <w:tab/>
              <w:delText>16</w:delText>
            </w:r>
          </w:del>
        </w:p>
        <w:p w:rsidR="00D562B9" w:rsidDel="00391D79" w:rsidRDefault="00D562B9">
          <w:pPr>
            <w:pStyle w:val="TOC1"/>
            <w:rPr>
              <w:del w:id="264" w:author="John Benito" w:date="2012-03-15T15:29:00Z"/>
              <w:rFonts w:asciiTheme="minorHAnsi" w:eastAsiaTheme="minorEastAsia" w:hAnsiTheme="minorHAnsi" w:cstheme="minorBidi"/>
              <w:noProof/>
            </w:rPr>
          </w:pPr>
          <w:del w:id="265" w:author="John Benito" w:date="2012-03-15T15:29:00Z">
            <w:r w:rsidRPr="00391D79" w:rsidDel="00391D79">
              <w:rPr>
                <w:rStyle w:val="Hyperlink"/>
                <w:noProof/>
              </w:rPr>
              <w:delText>Bibliography</w:delText>
            </w:r>
            <w:r w:rsidDel="00391D79">
              <w:rPr>
                <w:noProof/>
                <w:webHidden/>
              </w:rPr>
              <w:tab/>
              <w:delText>1</w:delText>
            </w:r>
            <w:r w:rsidR="00391D79" w:rsidDel="00391D79">
              <w:rPr>
                <w:noProof/>
                <w:webHidden/>
              </w:rPr>
              <w:delText>8</w:delText>
            </w:r>
          </w:del>
        </w:p>
        <w:p w:rsidR="00C00309" w:rsidDel="00D562B9" w:rsidRDefault="00C00309" w:rsidP="00D562B9">
          <w:pPr>
            <w:pStyle w:val="TOC1"/>
            <w:rPr>
              <w:del w:id="266" w:author="John Benito" w:date="2012-03-15T14:56:00Z"/>
              <w:rFonts w:asciiTheme="minorHAnsi" w:eastAsiaTheme="minorEastAsia" w:hAnsiTheme="minorHAnsi" w:cstheme="minorBidi"/>
              <w:noProof/>
            </w:rPr>
          </w:pPr>
          <w:del w:id="267" w:author="John Benito" w:date="2012-03-15T14:56:00Z">
            <w:r w:rsidRPr="00D562B9" w:rsidDel="00D562B9">
              <w:rPr>
                <w:rStyle w:val="Hyperlink"/>
                <w:noProof/>
              </w:rPr>
              <w:delText>Foreword</w:delText>
            </w:r>
            <w:r w:rsidDel="00D562B9">
              <w:rPr>
                <w:noProof/>
                <w:webHidden/>
              </w:rPr>
              <w:tab/>
              <w:delText>iv</w:delText>
            </w:r>
          </w:del>
        </w:p>
        <w:p w:rsidR="00C00309" w:rsidDel="00D562B9" w:rsidRDefault="00C00309" w:rsidP="00D562B9">
          <w:pPr>
            <w:pStyle w:val="TOC1"/>
            <w:rPr>
              <w:del w:id="268" w:author="John Benito" w:date="2012-03-15T14:56:00Z"/>
              <w:rFonts w:asciiTheme="minorHAnsi" w:eastAsiaTheme="minorEastAsia" w:hAnsiTheme="minorHAnsi" w:cstheme="minorBidi"/>
              <w:noProof/>
            </w:rPr>
          </w:pPr>
          <w:del w:id="269" w:author="John Benito" w:date="2012-03-15T14:56:00Z">
            <w:r w:rsidRPr="00D562B9" w:rsidDel="00D562B9">
              <w:rPr>
                <w:rStyle w:val="Hyperlink"/>
                <w:noProof/>
              </w:rPr>
              <w:delText>Introduction</w:delText>
            </w:r>
            <w:r w:rsidDel="00D562B9">
              <w:rPr>
                <w:noProof/>
                <w:webHidden/>
              </w:rPr>
              <w:tab/>
              <w:delText>v</w:delText>
            </w:r>
          </w:del>
        </w:p>
        <w:p w:rsidR="00C00309" w:rsidDel="00D562B9" w:rsidRDefault="00C00309" w:rsidP="00D562B9">
          <w:pPr>
            <w:pStyle w:val="TOC1"/>
            <w:rPr>
              <w:del w:id="270" w:author="John Benito" w:date="2012-03-15T14:56:00Z"/>
              <w:rFonts w:asciiTheme="minorHAnsi" w:eastAsiaTheme="minorEastAsia" w:hAnsiTheme="minorHAnsi" w:cstheme="minorBidi"/>
              <w:noProof/>
            </w:rPr>
          </w:pPr>
          <w:del w:id="271" w:author="John Benito" w:date="2012-03-15T14:56:00Z">
            <w:r w:rsidRPr="00D562B9" w:rsidDel="00D562B9">
              <w:rPr>
                <w:rStyle w:val="Hyperlink"/>
                <w:noProof/>
              </w:rPr>
              <w:delText>Information Technology — Programming Languages — Code Signing for Source Code</w:delText>
            </w:r>
            <w:r w:rsidDel="00D562B9">
              <w:rPr>
                <w:noProof/>
                <w:webHidden/>
              </w:rPr>
              <w:tab/>
              <w:delText>6</w:delText>
            </w:r>
          </w:del>
        </w:p>
        <w:p w:rsidR="00C00309" w:rsidDel="00D562B9" w:rsidRDefault="00C00309" w:rsidP="00D562B9">
          <w:pPr>
            <w:pStyle w:val="TOC1"/>
            <w:rPr>
              <w:del w:id="272" w:author="John Benito" w:date="2012-03-15T14:56:00Z"/>
              <w:rFonts w:asciiTheme="minorHAnsi" w:eastAsiaTheme="minorEastAsia" w:hAnsiTheme="minorHAnsi" w:cstheme="minorBidi"/>
              <w:noProof/>
            </w:rPr>
          </w:pPr>
          <w:del w:id="273" w:author="John Benito" w:date="2012-03-15T14:56:00Z">
            <w:r w:rsidRPr="00D562B9" w:rsidDel="00D562B9">
              <w:rPr>
                <w:rStyle w:val="Hyperlink"/>
                <w:noProof/>
              </w:rPr>
              <w:delText>Scope</w:delText>
            </w:r>
            <w:r w:rsidDel="00D562B9">
              <w:rPr>
                <w:noProof/>
                <w:webHidden/>
              </w:rPr>
              <w:tab/>
              <w:delText>6</w:delText>
            </w:r>
          </w:del>
        </w:p>
        <w:p w:rsidR="00C00309" w:rsidDel="00D562B9" w:rsidRDefault="00C00309" w:rsidP="00D562B9">
          <w:pPr>
            <w:pStyle w:val="TOC1"/>
            <w:rPr>
              <w:del w:id="274" w:author="John Benito" w:date="2012-03-15T14:56:00Z"/>
              <w:rFonts w:asciiTheme="minorHAnsi" w:eastAsiaTheme="minorEastAsia" w:hAnsiTheme="minorHAnsi" w:cstheme="minorBidi"/>
              <w:noProof/>
            </w:rPr>
          </w:pPr>
          <w:del w:id="275" w:author="John Benito" w:date="2012-03-15T14:56:00Z">
            <w:r w:rsidRPr="00D562B9" w:rsidDel="00D562B9">
              <w:rPr>
                <w:rStyle w:val="Hyperlink"/>
                <w:noProof/>
              </w:rPr>
              <w:delText>Annex A</w:delText>
            </w:r>
            <w:r w:rsidDel="00D562B9">
              <w:rPr>
                <w:noProof/>
                <w:webHidden/>
              </w:rPr>
              <w:tab/>
              <w:delText>15</w:delText>
            </w:r>
          </w:del>
        </w:p>
        <w:p w:rsidR="00C00309" w:rsidDel="00D562B9" w:rsidRDefault="00C00309" w:rsidP="00D562B9">
          <w:pPr>
            <w:pStyle w:val="TOC1"/>
            <w:rPr>
              <w:del w:id="276" w:author="John Benito" w:date="2012-03-15T14:56:00Z"/>
              <w:rFonts w:asciiTheme="minorHAnsi" w:eastAsiaTheme="minorEastAsia" w:hAnsiTheme="minorHAnsi" w:cstheme="minorBidi"/>
              <w:noProof/>
            </w:rPr>
          </w:pPr>
          <w:del w:id="277" w:author="John Benito" w:date="2012-03-15T14:56:00Z">
            <w:r w:rsidRPr="00D562B9" w:rsidDel="00D562B9">
              <w:rPr>
                <w:rStyle w:val="Hyperlink"/>
                <w:noProof/>
              </w:rPr>
              <w:delText>(Informative)</w:delText>
            </w:r>
            <w:r w:rsidDel="00D562B9">
              <w:rPr>
                <w:noProof/>
                <w:webHidden/>
              </w:rPr>
              <w:tab/>
              <w:delText>15</w:delText>
            </w:r>
          </w:del>
        </w:p>
        <w:p w:rsidR="00C00309" w:rsidDel="00D562B9" w:rsidRDefault="00C00309" w:rsidP="00D562B9">
          <w:pPr>
            <w:pStyle w:val="TOC1"/>
            <w:rPr>
              <w:del w:id="278" w:author="John Benito" w:date="2012-03-15T14:56:00Z"/>
              <w:rFonts w:asciiTheme="minorHAnsi" w:eastAsiaTheme="minorEastAsia" w:hAnsiTheme="minorHAnsi" w:cstheme="minorBidi"/>
              <w:noProof/>
            </w:rPr>
          </w:pPr>
          <w:del w:id="279" w:author="John Benito" w:date="2012-03-15T14:56:00Z">
            <w:r w:rsidRPr="00D562B9" w:rsidDel="00D562B9">
              <w:rPr>
                <w:rStyle w:val="Hyperlink"/>
                <w:noProof/>
              </w:rPr>
              <w:delText>A possible method of operation</w:delText>
            </w:r>
            <w:r w:rsidDel="00D562B9">
              <w:rPr>
                <w:noProof/>
                <w:webHidden/>
              </w:rPr>
              <w:tab/>
              <w:delText>15</w:delText>
            </w:r>
          </w:del>
        </w:p>
        <w:p w:rsidR="00C00309" w:rsidDel="00D562B9" w:rsidRDefault="00C00309" w:rsidP="00D562B9">
          <w:pPr>
            <w:pStyle w:val="TOC1"/>
            <w:rPr>
              <w:del w:id="280" w:author="John Benito" w:date="2012-03-15T14:56:00Z"/>
              <w:rFonts w:asciiTheme="minorHAnsi" w:eastAsiaTheme="minorEastAsia" w:hAnsiTheme="minorHAnsi" w:cstheme="minorBidi"/>
              <w:noProof/>
            </w:rPr>
          </w:pPr>
          <w:del w:id="281" w:author="John Benito" w:date="2012-03-15T14:56:00Z">
            <w:r w:rsidRPr="00D562B9" w:rsidDel="00D562B9">
              <w:rPr>
                <w:rStyle w:val="Hyperlink"/>
                <w:noProof/>
              </w:rPr>
              <w:delText>Bibliography</w:delText>
            </w:r>
            <w:r w:rsidDel="00D562B9">
              <w:rPr>
                <w:noProof/>
                <w:webHidden/>
              </w:rPr>
              <w:tab/>
              <w:delText>18</w:delText>
            </w:r>
          </w:del>
        </w:p>
        <w:p w:rsidR="007210A3" w:rsidDel="00C00309" w:rsidRDefault="007210A3">
          <w:pPr>
            <w:pStyle w:val="TOC1"/>
            <w:rPr>
              <w:del w:id="282" w:author="John Benito" w:date="2012-03-15T14:08:00Z"/>
              <w:noProof/>
            </w:rPr>
          </w:pPr>
          <w:del w:id="283" w:author="John Benito" w:date="2012-03-15T14:08:00Z">
            <w:r w:rsidRPr="00C00309" w:rsidDel="00C00309">
              <w:rPr>
                <w:rStyle w:val="Hyperlink"/>
                <w:noProof/>
              </w:rPr>
              <w:delText>ISO/IEC JTC 1/SC 22/WG 23 N 0</w:delText>
            </w:r>
            <w:r w:rsidDel="00C00309">
              <w:rPr>
                <w:noProof/>
                <w:webHidden/>
              </w:rPr>
              <w:tab/>
              <w:delText>i</w:delText>
            </w:r>
          </w:del>
        </w:p>
        <w:p w:rsidR="007210A3" w:rsidDel="00C00309" w:rsidRDefault="007210A3">
          <w:pPr>
            <w:pStyle w:val="TOC1"/>
            <w:rPr>
              <w:del w:id="284" w:author="John Benito" w:date="2012-03-15T14:08:00Z"/>
              <w:noProof/>
            </w:rPr>
          </w:pPr>
          <w:del w:id="285" w:author="John Benito" w:date="2012-03-15T14:08:00Z">
            <w:r w:rsidRPr="00C00309" w:rsidDel="00C00309">
              <w:rPr>
                <w:rStyle w:val="Hyperlink"/>
                <w:noProof/>
              </w:rPr>
              <w:delText>Information Technology — Programming Languages — Code Signing for Source Code</w:delText>
            </w:r>
            <w:r w:rsidDel="00C00309">
              <w:rPr>
                <w:noProof/>
                <w:webHidden/>
              </w:rPr>
              <w:tab/>
              <w:delText>v</w:delText>
            </w:r>
          </w:del>
        </w:p>
        <w:p w:rsidR="007210A3" w:rsidDel="00C00309" w:rsidRDefault="007210A3">
          <w:pPr>
            <w:pStyle w:val="TOC1"/>
            <w:rPr>
              <w:del w:id="286" w:author="John Benito" w:date="2012-03-15T14:08:00Z"/>
              <w:noProof/>
            </w:rPr>
          </w:pPr>
          <w:del w:id="287" w:author="John Benito" w:date="2012-03-15T14:08:00Z">
            <w:r w:rsidRPr="00C00309" w:rsidDel="00C00309">
              <w:rPr>
                <w:rStyle w:val="Hyperlink"/>
                <w:noProof/>
              </w:rPr>
              <w:delText>Scope</w:delText>
            </w:r>
            <w:r w:rsidDel="00C00309">
              <w:rPr>
                <w:noProof/>
                <w:webHidden/>
              </w:rPr>
              <w:tab/>
              <w:delText>v</w:delText>
            </w:r>
          </w:del>
        </w:p>
        <w:p w:rsidR="007210A3" w:rsidDel="00C00309" w:rsidRDefault="007210A3">
          <w:pPr>
            <w:pStyle w:val="TOC1"/>
            <w:rPr>
              <w:del w:id="288" w:author="John Benito" w:date="2012-03-15T14:08:00Z"/>
              <w:noProof/>
            </w:rPr>
          </w:pPr>
          <w:del w:id="289" w:author="John Benito" w:date="2012-03-15T14:08:00Z">
            <w:r w:rsidRPr="00C00309" w:rsidDel="00C00309">
              <w:rPr>
                <w:rStyle w:val="Hyperlink"/>
                <w:noProof/>
              </w:rPr>
              <w:delText>Annex A</w:delText>
            </w:r>
            <w:r w:rsidDel="00C00309">
              <w:rPr>
                <w:noProof/>
                <w:webHidden/>
              </w:rPr>
              <w:tab/>
              <w:delText>xiv</w:delText>
            </w:r>
          </w:del>
        </w:p>
        <w:p w:rsidR="007210A3" w:rsidDel="00C00309" w:rsidRDefault="007210A3">
          <w:pPr>
            <w:pStyle w:val="TOC1"/>
            <w:rPr>
              <w:del w:id="290" w:author="John Benito" w:date="2012-03-15T14:08:00Z"/>
              <w:noProof/>
            </w:rPr>
          </w:pPr>
          <w:del w:id="291" w:author="John Benito" w:date="2012-03-15T14:08:00Z">
            <w:r w:rsidRPr="00C00309" w:rsidDel="00C00309">
              <w:rPr>
                <w:rStyle w:val="Hyperlink"/>
                <w:noProof/>
              </w:rPr>
              <w:delText>(Informative)</w:delText>
            </w:r>
            <w:r w:rsidDel="00C00309">
              <w:rPr>
                <w:noProof/>
                <w:webHidden/>
              </w:rPr>
              <w:tab/>
              <w:delText>xiv</w:delText>
            </w:r>
          </w:del>
        </w:p>
        <w:p w:rsidR="007210A3" w:rsidDel="00C00309" w:rsidRDefault="007210A3">
          <w:pPr>
            <w:pStyle w:val="TOC1"/>
            <w:rPr>
              <w:del w:id="292" w:author="John Benito" w:date="2012-03-15T14:08:00Z"/>
              <w:noProof/>
            </w:rPr>
          </w:pPr>
          <w:del w:id="293" w:author="John Benito" w:date="2012-03-15T14:08:00Z">
            <w:r w:rsidRPr="00C00309" w:rsidDel="00C00309">
              <w:rPr>
                <w:rStyle w:val="Hyperlink"/>
                <w:noProof/>
              </w:rPr>
              <w:delText>A possible method of operation</w:delText>
            </w:r>
            <w:r w:rsidDel="00C00309">
              <w:rPr>
                <w:noProof/>
                <w:webHidden/>
              </w:rPr>
              <w:tab/>
              <w:delText>xiv</w:delText>
            </w:r>
          </w:del>
        </w:p>
        <w:p w:rsidR="007210A3" w:rsidDel="00C00309" w:rsidRDefault="007210A3">
          <w:pPr>
            <w:pStyle w:val="TOC1"/>
            <w:rPr>
              <w:del w:id="294" w:author="John Benito" w:date="2012-03-15T14:08:00Z"/>
              <w:noProof/>
            </w:rPr>
          </w:pPr>
          <w:del w:id="295" w:author="John Benito" w:date="2012-03-15T14:08:00Z">
            <w:r w:rsidRPr="00C00309" w:rsidDel="00C00309">
              <w:rPr>
                <w:rStyle w:val="Hyperlink"/>
                <w:noProof/>
              </w:rPr>
              <w:delText>Bibliography</w:delText>
            </w:r>
            <w:r w:rsidDel="00C00309">
              <w:rPr>
                <w:noProof/>
                <w:webHidden/>
              </w:rPr>
              <w:tab/>
              <w:delText>xvii</w:delText>
            </w:r>
          </w:del>
        </w:p>
        <w:p w:rsidR="007210A3" w:rsidRDefault="00751D94">
          <w:r>
            <w:rPr>
              <w:b/>
              <w:bCs/>
              <w:noProof/>
            </w:rPr>
            <w:fldChar w:fldCharType="end"/>
          </w:r>
        </w:p>
      </w:sdtContent>
    </w:sdt>
    <w:p w:rsidR="007210A3" w:rsidRDefault="007210A3">
      <w:pPr>
        <w:spacing w:after="0" w:line="240" w:lineRule="auto"/>
        <w:rPr>
          <w:rStyle w:val="Strong"/>
        </w:rPr>
      </w:pPr>
      <w:r>
        <w:rPr>
          <w:rStyle w:val="Strong"/>
          <w:color w:val="FF0000"/>
          <w:sz w:val="48"/>
          <w:szCs w:val="48"/>
        </w:rPr>
        <w:br w:type="page"/>
      </w:r>
    </w:p>
    <w:p w:rsidR="00000000" w:rsidRDefault="009C2353">
      <w:pPr>
        <w:pStyle w:val="Heading1"/>
        <w:rPr>
          <w:ins w:id="296" w:author="John Benito" w:date="2012-03-15T13:59:00Z"/>
        </w:rPr>
        <w:pPrChange w:id="297" w:author="John Benito" w:date="2012-03-15T14:08:00Z">
          <w:pPr>
            <w:keepNext/>
            <w:spacing w:before="480" w:after="240"/>
            <w:contextualSpacing/>
            <w:outlineLvl w:val="0"/>
          </w:pPr>
        </w:pPrChange>
      </w:pPr>
      <w:bookmarkStart w:id="298" w:name="_Toc443470358"/>
      <w:bookmarkStart w:id="299" w:name="_Toc450303208"/>
      <w:bookmarkStart w:id="300" w:name="_Toc314578060"/>
      <w:bookmarkStart w:id="301" w:name="_Toc319588861"/>
      <w:ins w:id="302" w:author="John Benito" w:date="2012-03-15T13:59:00Z">
        <w:r w:rsidRPr="009C2353">
          <w:t>Foreword</w:t>
        </w:r>
        <w:bookmarkEnd w:id="298"/>
        <w:bookmarkEnd w:id="299"/>
        <w:bookmarkEnd w:id="300"/>
        <w:bookmarkEnd w:id="301"/>
      </w:ins>
    </w:p>
    <w:p w:rsidR="009C2353" w:rsidRPr="009C2353" w:rsidRDefault="009C2353" w:rsidP="009C2353">
      <w:pPr>
        <w:rPr>
          <w:ins w:id="303" w:author="John Benito" w:date="2012-03-15T13:59:00Z"/>
          <w:rFonts w:eastAsia="Times New Roman"/>
        </w:rPr>
      </w:pPr>
      <w:ins w:id="304" w:author="John Benito" w:date="2012-03-15T13:59:00Z">
        <w:r w:rsidRPr="009C2353">
          <w:rPr>
            <w:rFonts w:eastAsia="Times New Roman"/>
          </w:rPr>
          <w:t xml:space="preserve">ISO (the International Organization for Standardization) and IEC (the International </w:t>
        </w:r>
        <w:proofErr w:type="spellStart"/>
        <w:r w:rsidRPr="009C2353">
          <w:rPr>
            <w:rFonts w:eastAsia="Times New Roman"/>
          </w:rPr>
          <w:t>Electrotechnical</w:t>
        </w:r>
        <w:proofErr w:type="spellEnd"/>
        <w:r w:rsidRPr="009C2353">
          <w:rPr>
            <w:rFonts w:eastAsia="Times New Roman"/>
          </w:rPr>
          <w:t xml:space="preserve">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ins>
    </w:p>
    <w:p w:rsidR="009C2353" w:rsidRPr="009C2353" w:rsidRDefault="009C2353" w:rsidP="009C2353">
      <w:pPr>
        <w:rPr>
          <w:ins w:id="305" w:author="John Benito" w:date="2012-03-15T13:59:00Z"/>
          <w:rFonts w:eastAsia="Times New Roman"/>
        </w:rPr>
      </w:pPr>
      <w:ins w:id="306" w:author="John Benito" w:date="2012-03-15T13:59:00Z">
        <w:r w:rsidRPr="009C2353">
          <w:rPr>
            <w:rFonts w:eastAsia="Times New Roman"/>
          </w:rPr>
          <w:t>International Standards are drafted in accordance with the rules given in the ISO/IEC Directives, Part 2.</w:t>
        </w:r>
      </w:ins>
    </w:p>
    <w:p w:rsidR="009C2353" w:rsidRPr="009C2353" w:rsidRDefault="009C2353" w:rsidP="009C2353">
      <w:pPr>
        <w:rPr>
          <w:ins w:id="307" w:author="John Benito" w:date="2012-03-15T13:59:00Z"/>
          <w:rFonts w:eastAsia="Times New Roman"/>
        </w:rPr>
      </w:pPr>
      <w:ins w:id="308" w:author="John Benito" w:date="2012-03-15T13:59:00Z">
        <w:r w:rsidRPr="009C2353">
          <w:rPr>
            <w:rFonts w:eastAsia="Times New Roman"/>
          </w:rPr>
          <w:t>Attention is drawn to the possibility that some of the elements of this document may be the subject of patent rights. ISO and IEC shall not be held responsible for identifying any or all such patent rights.</w:t>
        </w:r>
      </w:ins>
    </w:p>
    <w:p w:rsidR="009C2353" w:rsidRDefault="009C2353" w:rsidP="009C2353">
      <w:pPr>
        <w:tabs>
          <w:tab w:val="left" w:leader="dot" w:pos="9923"/>
        </w:tabs>
        <w:rPr>
          <w:ins w:id="309" w:author="John Benito" w:date="2012-03-15T13:59:00Z"/>
          <w:rFonts w:eastAsia="Times New Roman"/>
        </w:rPr>
      </w:pPr>
      <w:proofErr w:type="gramStart"/>
      <w:ins w:id="310" w:author="John Benito" w:date="2012-03-15T13:59:00Z">
        <w:r w:rsidRPr="009C2353">
          <w:rPr>
            <w:rFonts w:eastAsia="Times New Roman"/>
          </w:rPr>
          <w:t>ISO/IEC </w:t>
        </w:r>
        <w:r w:rsidR="003F6EFF">
          <w:rPr>
            <w:rFonts w:eastAsia="Times New Roman"/>
          </w:rPr>
          <w:t>IS 17</w:t>
        </w:r>
        <w:r>
          <w:rPr>
            <w:rFonts w:eastAsia="Times New Roman"/>
          </w:rPr>
          <w:t>960</w:t>
        </w:r>
        <w:r w:rsidRPr="009C2353">
          <w:rPr>
            <w:rFonts w:eastAsia="Times New Roman"/>
          </w:rPr>
          <w:t>, which is a</w:t>
        </w:r>
        <w:r>
          <w:rPr>
            <w:rFonts w:eastAsia="Times New Roman"/>
          </w:rPr>
          <w:t>n</w:t>
        </w:r>
        <w:r w:rsidRPr="009C2353">
          <w:rPr>
            <w:rFonts w:eastAsia="Times New Roman"/>
          </w:rPr>
          <w:t xml:space="preserve"> </w:t>
        </w:r>
        <w:r>
          <w:rPr>
            <w:rFonts w:eastAsia="Times New Roman"/>
          </w:rPr>
          <w:t>International Standard</w:t>
        </w:r>
        <w:r w:rsidRPr="009C2353">
          <w:rPr>
            <w:rFonts w:eastAsia="Times New Roman"/>
          </w:rPr>
          <w:t>, was prepar</w:t>
        </w:r>
        <w:r>
          <w:rPr>
            <w:rFonts w:eastAsia="Times New Roman"/>
          </w:rPr>
          <w:t>ed by Joint Technical Committee</w:t>
        </w:r>
        <w:proofErr w:type="gramEnd"/>
      </w:ins>
    </w:p>
    <w:p w:rsidR="009C2353" w:rsidRPr="009C2353" w:rsidRDefault="009C2353" w:rsidP="009C2353">
      <w:pPr>
        <w:tabs>
          <w:tab w:val="left" w:leader="dot" w:pos="9923"/>
        </w:tabs>
        <w:rPr>
          <w:ins w:id="311" w:author="John Benito" w:date="2012-03-15T13:59:00Z"/>
          <w:rFonts w:eastAsia="Times New Roman"/>
        </w:rPr>
      </w:pPr>
      <w:ins w:id="312" w:author="John Benito" w:date="2012-03-15T13:59:00Z">
        <w:r w:rsidRPr="009C2353">
          <w:rPr>
            <w:rFonts w:eastAsia="Times New Roman"/>
          </w:rPr>
          <w:t xml:space="preserve">ISO/IEC JTC 1, </w:t>
        </w:r>
        <w:r w:rsidRPr="009C2353">
          <w:rPr>
            <w:rFonts w:eastAsia="Times New Roman"/>
            <w:i/>
            <w:iCs/>
          </w:rPr>
          <w:t>Information technology</w:t>
        </w:r>
        <w:r w:rsidRPr="009C2353">
          <w:rPr>
            <w:rFonts w:eastAsia="Times New Roman"/>
          </w:rPr>
          <w:t xml:space="preserve">, Subcommittee SC 22, </w:t>
        </w:r>
        <w:r w:rsidRPr="009C2353">
          <w:rPr>
            <w:rFonts w:eastAsia="Times New Roman"/>
            <w:i/>
            <w:iCs/>
          </w:rPr>
          <w:t>Programming languages, their environments and system software interfaces</w:t>
        </w:r>
        <w:r w:rsidRPr="009C2353">
          <w:rPr>
            <w:rFonts w:eastAsia="Times New Roman"/>
            <w:iCs/>
          </w:rPr>
          <w:t>.</w:t>
        </w:r>
      </w:ins>
    </w:p>
    <w:p w:rsidR="009C2353" w:rsidRPr="009C2353" w:rsidRDefault="009C2353" w:rsidP="009C2353">
      <w:pPr>
        <w:rPr>
          <w:ins w:id="313" w:author="John Benito" w:date="2012-03-15T13:59:00Z"/>
          <w:rFonts w:eastAsia="Times New Roman"/>
        </w:rPr>
      </w:pPr>
      <w:bookmarkStart w:id="314" w:name="_Toc443470359"/>
      <w:bookmarkStart w:id="315" w:name="_Toc450303209"/>
      <w:ins w:id="316" w:author="John Benito" w:date="2012-03-15T13:59:00Z">
        <w:r w:rsidRPr="009C2353">
          <w:rPr>
            <w:rFonts w:eastAsia="Times New Roman"/>
          </w:rPr>
          <w:br w:type="page"/>
        </w:r>
      </w:ins>
    </w:p>
    <w:p w:rsidR="00000000" w:rsidRDefault="009C2353">
      <w:pPr>
        <w:pStyle w:val="Heading1"/>
        <w:rPr>
          <w:ins w:id="317" w:author="John Benito" w:date="2012-03-15T13:59:00Z"/>
        </w:rPr>
        <w:pPrChange w:id="318" w:author="John Benito" w:date="2012-03-15T14:07:00Z">
          <w:pPr>
            <w:keepNext/>
            <w:spacing w:before="480" w:after="240"/>
            <w:contextualSpacing/>
            <w:outlineLvl w:val="0"/>
          </w:pPr>
        </w:pPrChange>
      </w:pPr>
      <w:bookmarkStart w:id="319" w:name="_Toc314578061"/>
      <w:bookmarkStart w:id="320" w:name="_Toc319588862"/>
      <w:ins w:id="321" w:author="John Benito" w:date="2012-03-15T13:59:00Z">
        <w:r w:rsidRPr="009C2353">
          <w:t>Introduction</w:t>
        </w:r>
        <w:bookmarkEnd w:id="314"/>
        <w:bookmarkEnd w:id="315"/>
        <w:bookmarkEnd w:id="319"/>
        <w:bookmarkEnd w:id="320"/>
      </w:ins>
    </w:p>
    <w:p w:rsidR="007210A3" w:rsidRDefault="007210A3" w:rsidP="007210A3">
      <w:pPr>
        <w:pStyle w:val="Heading1"/>
        <w:rPr>
          <w:ins w:id="322" w:author="John Benito" w:date="2012-03-15T13:28:00Z"/>
          <w:rStyle w:val="Strong"/>
        </w:rPr>
      </w:pPr>
    </w:p>
    <w:p w:rsidR="009C2353" w:rsidRDefault="009C2353" w:rsidP="007210A3">
      <w:pPr>
        <w:pStyle w:val="Heading1"/>
        <w:rPr>
          <w:ins w:id="323" w:author="John Benito" w:date="2012-03-15T14:00:00Z"/>
          <w:rStyle w:val="Strong"/>
          <w:rFonts w:ascii="Calibri" w:eastAsia="Calibri" w:hAnsi="Calibri"/>
          <w:b/>
          <w:bCs/>
          <w:kern w:val="0"/>
          <w:sz w:val="22"/>
          <w:szCs w:val="22"/>
        </w:rPr>
        <w:sectPr w:rsidR="009C235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gutter="0"/>
          <w:pgNumType w:fmt="lowerRoman"/>
          <w:docGrid w:linePitch="360"/>
        </w:sectPr>
      </w:pPr>
    </w:p>
    <w:p w:rsidR="00170153" w:rsidRPr="00C00309" w:rsidDel="008C6546" w:rsidRDefault="00751D94" w:rsidP="008C6546">
      <w:pPr>
        <w:pStyle w:val="Heading1"/>
        <w:spacing w:before="100" w:beforeAutospacing="1" w:after="100" w:afterAutospacing="1" w:line="240" w:lineRule="auto"/>
        <w:rPr>
          <w:del w:id="366" w:author="John Benito" w:date="2012-03-15T13:12:00Z"/>
          <w:rStyle w:val="Strong"/>
          <w:rPrChange w:id="367" w:author="John Benito" w:date="2012-03-15T14:08:00Z">
            <w:rPr>
              <w:del w:id="368" w:author="John Benito" w:date="2012-03-15T13:12:00Z"/>
              <w:rStyle w:val="Strong"/>
              <w:rFonts w:ascii="Calibri" w:hAnsi="Calibri"/>
              <w:sz w:val="48"/>
              <w:szCs w:val="48"/>
            </w:rPr>
          </w:rPrChange>
        </w:rPr>
      </w:pPr>
      <w:del w:id="369" w:author="John Benito" w:date="2012-03-15T13:12:00Z">
        <w:r w:rsidRPr="00751D94">
          <w:rPr>
            <w:rStyle w:val="Strong"/>
            <w:color w:val="FF0000"/>
            <w:sz w:val="28"/>
            <w:szCs w:val="28"/>
            <w:rPrChange w:id="370" w:author="John Benito" w:date="2012-03-15T14:08:00Z">
              <w:rPr>
                <w:rStyle w:val="Strong"/>
                <w:color w:val="FF0000"/>
                <w:sz w:val="48"/>
                <w:szCs w:val="48"/>
              </w:rPr>
            </w:rPrChange>
          </w:rPr>
          <w:delText>Strawman</w:delText>
        </w:r>
        <w:r w:rsidRPr="00751D94">
          <w:rPr>
            <w:rStyle w:val="Strong"/>
            <w:sz w:val="28"/>
            <w:szCs w:val="28"/>
            <w:rPrChange w:id="371" w:author="John Benito" w:date="2012-03-15T14:08:00Z">
              <w:rPr>
                <w:rStyle w:val="Strong"/>
                <w:sz w:val="48"/>
                <w:szCs w:val="48"/>
              </w:rPr>
            </w:rPrChange>
          </w:rPr>
          <w:delText xml:space="preserve"> INTERNATIONAL STANDARD</w:delText>
        </w:r>
      </w:del>
    </w:p>
    <w:p w:rsidR="00170153" w:rsidRPr="00C00309" w:rsidDel="008C6546" w:rsidRDefault="00751D94" w:rsidP="008C6546">
      <w:pPr>
        <w:pStyle w:val="Heading1"/>
        <w:spacing w:before="100" w:beforeAutospacing="1" w:after="100" w:afterAutospacing="1" w:line="240" w:lineRule="auto"/>
        <w:rPr>
          <w:del w:id="372" w:author="John Benito" w:date="2012-03-15T13:12:00Z"/>
          <w:rStyle w:val="Strong"/>
          <w:rFonts w:ascii="Calibri" w:eastAsia="Calibri" w:hAnsi="Calibri"/>
          <w:b/>
          <w:kern w:val="0"/>
          <w:sz w:val="28"/>
          <w:szCs w:val="28"/>
          <w:rPrChange w:id="373" w:author="John Benito" w:date="2012-03-15T14:08:00Z">
            <w:rPr>
              <w:del w:id="374" w:author="John Benito" w:date="2012-03-15T13:12:00Z"/>
              <w:rStyle w:val="Strong"/>
              <w:rFonts w:ascii="Calibri" w:eastAsia="Calibri" w:hAnsi="Calibri"/>
              <w:kern w:val="0"/>
              <w:sz w:val="48"/>
              <w:szCs w:val="48"/>
            </w:rPr>
          </w:rPrChange>
        </w:rPr>
      </w:pPr>
      <w:del w:id="375" w:author="John Benito" w:date="2012-03-15T13:12:00Z">
        <w:r w:rsidRPr="00751D94">
          <w:rPr>
            <w:rStyle w:val="Strong"/>
            <w:sz w:val="28"/>
            <w:szCs w:val="28"/>
            <w:rPrChange w:id="376" w:author="John Benito" w:date="2012-03-15T14:08:00Z">
              <w:rPr>
                <w:rStyle w:val="Strong"/>
                <w:sz w:val="48"/>
                <w:szCs w:val="48"/>
              </w:rPr>
            </w:rPrChange>
          </w:rPr>
          <w:delText>ISO/IEC xxxxx</w:delText>
        </w:r>
      </w:del>
    </w:p>
    <w:p w:rsidR="00170153" w:rsidRPr="00C00309" w:rsidDel="008C6546" w:rsidRDefault="00751D94" w:rsidP="008C6546">
      <w:pPr>
        <w:pStyle w:val="Heading1"/>
        <w:spacing w:before="100" w:beforeAutospacing="1" w:after="100" w:afterAutospacing="1" w:line="240" w:lineRule="auto"/>
        <w:rPr>
          <w:del w:id="377" w:author="John Benito" w:date="2012-03-15T13:12:00Z"/>
          <w:rFonts w:ascii="Calibri" w:hAnsi="Calibri"/>
          <w:bCs w:val="0"/>
          <w:sz w:val="28"/>
          <w:szCs w:val="28"/>
          <w:rPrChange w:id="378" w:author="John Benito" w:date="2012-03-15T14:08:00Z">
            <w:rPr>
              <w:del w:id="379" w:author="John Benito" w:date="2012-03-15T13:12:00Z"/>
              <w:rFonts w:ascii="Calibri" w:hAnsi="Calibri"/>
              <w:b w:val="0"/>
              <w:bCs w:val="0"/>
              <w:sz w:val="48"/>
              <w:szCs w:val="48"/>
            </w:rPr>
          </w:rPrChange>
        </w:rPr>
      </w:pPr>
      <w:del w:id="380" w:author="John Benito" w:date="2012-03-15T13:12:00Z">
        <w:r w:rsidRPr="00751D94">
          <w:rPr>
            <w:rStyle w:val="Strong"/>
            <w:sz w:val="28"/>
            <w:szCs w:val="28"/>
            <w:rPrChange w:id="381" w:author="John Benito" w:date="2012-03-15T14:08:00Z">
              <w:rPr>
                <w:rStyle w:val="Strong"/>
                <w:sz w:val="48"/>
                <w:szCs w:val="48"/>
              </w:rPr>
            </w:rPrChange>
          </w:rPr>
          <w:delText>Information technology—Programming languages, their environments and system software interfaces—Code signing for source code</w:delText>
        </w:r>
      </w:del>
    </w:p>
    <w:p w:rsidR="00000000" w:rsidRDefault="00751D94">
      <w:pPr>
        <w:rPr>
          <w:ins w:id="382" w:author="John Benito" w:date="2012-03-15T13:23:00Z"/>
          <w:sz w:val="28"/>
          <w:szCs w:val="28"/>
          <w:rPrChange w:id="383" w:author="John Benito" w:date="2012-03-15T14:08:00Z">
            <w:rPr>
              <w:ins w:id="384" w:author="John Benito" w:date="2012-03-15T13:23:00Z"/>
            </w:rPr>
          </w:rPrChange>
        </w:rPr>
        <w:pPrChange w:id="385" w:author="John Benito" w:date="2012-03-15T14:08:00Z">
          <w:pPr>
            <w:pStyle w:val="Heading1"/>
            <w:spacing w:before="100" w:beforeAutospacing="1" w:after="100" w:afterAutospacing="1" w:line="240" w:lineRule="auto"/>
          </w:pPr>
        </w:pPrChange>
      </w:pPr>
      <w:del w:id="386" w:author="John Benito" w:date="2012-03-15T14:00:00Z">
        <w:r w:rsidRPr="00751D94">
          <w:rPr>
            <w:rStyle w:val="Strong"/>
            <w:sz w:val="28"/>
            <w:szCs w:val="28"/>
            <w:rPrChange w:id="387" w:author="John Benito" w:date="2012-03-15T14:08:00Z">
              <w:rPr>
                <w:rStyle w:val="Strong"/>
                <w:szCs w:val="24"/>
              </w:rPr>
            </w:rPrChange>
          </w:rPr>
          <w:br w:type="page"/>
        </w:r>
      </w:del>
      <w:ins w:id="388" w:author="John Benito" w:date="2012-03-15T13:22:00Z">
        <w:r w:rsidRPr="00751D94">
          <w:rPr>
            <w:b/>
            <w:sz w:val="28"/>
            <w:szCs w:val="28"/>
            <w:rPrChange w:id="389" w:author="John Benito" w:date="2012-03-15T14:08:00Z">
              <w:rPr/>
            </w:rPrChange>
          </w:rPr>
          <w:t xml:space="preserve">Information Technology — Programming Languages — </w:t>
        </w:r>
      </w:ins>
      <w:ins w:id="390" w:author="John Benito" w:date="2012-03-15T13:26:00Z">
        <w:r w:rsidRPr="00751D94">
          <w:rPr>
            <w:b/>
            <w:sz w:val="28"/>
            <w:szCs w:val="28"/>
            <w:rPrChange w:id="391" w:author="John Benito" w:date="2012-03-15T14:08:00Z">
              <w:rPr/>
            </w:rPrChange>
          </w:rPr>
          <w:t>Code Signing for Source Code</w:t>
        </w:r>
      </w:ins>
    </w:p>
    <w:p w:rsidR="00000000" w:rsidRDefault="00C00309">
      <w:pPr>
        <w:pStyle w:val="Heading1"/>
        <w:rPr>
          <w:rStyle w:val="Strong"/>
          <w:rFonts w:ascii="Calibri" w:eastAsia="Calibri" w:hAnsi="Calibri"/>
          <w:kern w:val="0"/>
          <w:sz w:val="22"/>
          <w:szCs w:val="24"/>
          <w:rPrChange w:id="392" w:author="John Benito" w:date="2012-03-15T13:24:00Z">
            <w:rPr>
              <w:rStyle w:val="Strong"/>
              <w:rFonts w:ascii="Calibri" w:eastAsia="Calibri" w:hAnsi="Calibri"/>
              <w:b/>
              <w:bCs/>
              <w:kern w:val="0"/>
              <w:sz w:val="22"/>
              <w:szCs w:val="24"/>
            </w:rPr>
          </w:rPrChange>
        </w:rPr>
        <w:pPrChange w:id="393" w:author="John Benito" w:date="2012-03-15T14:09:00Z">
          <w:pPr>
            <w:pStyle w:val="Heading1"/>
            <w:spacing w:before="100" w:beforeAutospacing="1" w:after="100" w:afterAutospacing="1" w:line="240" w:lineRule="auto"/>
          </w:pPr>
        </w:pPrChange>
      </w:pPr>
      <w:bookmarkStart w:id="394" w:name="_Toc319588863"/>
      <w:ins w:id="395" w:author="John Benito" w:date="2012-03-15T14:09:00Z">
        <w:r>
          <w:rPr>
            <w:rStyle w:val="Strong"/>
            <w:b/>
            <w:bCs/>
          </w:rPr>
          <w:t xml:space="preserve">1. </w:t>
        </w:r>
      </w:ins>
      <w:r w:rsidR="00751D94" w:rsidRPr="00751D94">
        <w:rPr>
          <w:rStyle w:val="Strong"/>
          <w:b/>
          <w:bCs/>
          <w:rPrChange w:id="396" w:author="John Benito" w:date="2012-03-15T14:09:00Z">
            <w:rPr>
              <w:rStyle w:val="Strong"/>
              <w:rFonts w:ascii="Calibri" w:hAnsi="Calibri"/>
              <w:b/>
              <w:bCs/>
              <w:sz w:val="28"/>
              <w:szCs w:val="24"/>
            </w:rPr>
          </w:rPrChange>
        </w:rPr>
        <w:t>Scope</w:t>
      </w:r>
      <w:bookmarkEnd w:id="394"/>
    </w:p>
    <w:p w:rsidR="00170153" w:rsidRPr="00CD27CC" w:rsidRDefault="00170153" w:rsidP="00170153">
      <w:pPr>
        <w:spacing w:before="100" w:beforeAutospacing="1" w:after="100" w:afterAutospacing="1" w:line="240" w:lineRule="auto"/>
        <w:rPr>
          <w:sz w:val="24"/>
        </w:rPr>
      </w:pPr>
      <w:r w:rsidRPr="00CD27CC">
        <w:rPr>
          <w:sz w:val="24"/>
        </w:rPr>
        <w:t>This document uses a language and environment neutral description to define the application program interfaces (APIs) and supporting data structures necessary to support the signing of code and executables.  It is intended to be used by both applications developers and systems implementers.</w:t>
      </w:r>
    </w:p>
    <w:p w:rsidR="00170153" w:rsidRPr="00CD27CC" w:rsidRDefault="00170153" w:rsidP="00170153">
      <w:pPr>
        <w:spacing w:before="100" w:beforeAutospacing="1" w:after="100" w:afterAutospacing="1" w:line="240" w:lineRule="auto"/>
        <w:rPr>
          <w:sz w:val="24"/>
        </w:rPr>
      </w:pPr>
      <w:r w:rsidRPr="00CD27CC">
        <w:rPr>
          <w:sz w:val="24"/>
        </w:rPr>
        <w:t>The following areas are outside the scope of this specification:</w:t>
      </w:r>
    </w:p>
    <w:p w:rsidR="00170153" w:rsidRPr="00CD27CC" w:rsidRDefault="00170153" w:rsidP="00170153">
      <w:pPr>
        <w:numPr>
          <w:ilvl w:val="0"/>
          <w:numId w:val="23"/>
        </w:numPr>
        <w:spacing w:before="100" w:beforeAutospacing="1" w:after="100" w:afterAutospacing="1" w:line="240" w:lineRule="auto"/>
        <w:rPr>
          <w:sz w:val="24"/>
        </w:rPr>
      </w:pPr>
      <w:r w:rsidRPr="00CD27CC">
        <w:rPr>
          <w:sz w:val="24"/>
        </w:rPr>
        <w:t>Graphics interfaces</w:t>
      </w:r>
    </w:p>
    <w:p w:rsidR="00170153" w:rsidRPr="00CD27CC" w:rsidRDefault="00170153" w:rsidP="00170153">
      <w:pPr>
        <w:numPr>
          <w:ilvl w:val="0"/>
          <w:numId w:val="23"/>
        </w:numPr>
        <w:spacing w:before="100" w:beforeAutospacing="1" w:after="100" w:afterAutospacing="1" w:line="240" w:lineRule="auto"/>
        <w:rPr>
          <w:sz w:val="24"/>
        </w:rPr>
      </w:pPr>
      <w:r w:rsidRPr="00CD27CC">
        <w:rPr>
          <w:sz w:val="24"/>
        </w:rPr>
        <w:t>Object or binary code portability</w:t>
      </w:r>
    </w:p>
    <w:p w:rsidR="00170153" w:rsidRPr="00CD27CC" w:rsidRDefault="00170153" w:rsidP="00170153">
      <w:pPr>
        <w:numPr>
          <w:ilvl w:val="0"/>
          <w:numId w:val="23"/>
        </w:numPr>
        <w:spacing w:before="100" w:beforeAutospacing="1" w:after="100" w:afterAutospacing="1" w:line="240" w:lineRule="auto"/>
        <w:rPr>
          <w:rStyle w:val="Strong"/>
        </w:rPr>
      </w:pPr>
      <w:r w:rsidRPr="00CD27CC">
        <w:rPr>
          <w:sz w:val="24"/>
        </w:rPr>
        <w:t>System configuration and resource availability</w:t>
      </w:r>
    </w:p>
    <w:p w:rsidR="00000000" w:rsidRDefault="00C723ED">
      <w:pPr>
        <w:pStyle w:val="Heading1"/>
        <w:pPrChange w:id="397" w:author="John Benito" w:date="2012-03-15T14:51:00Z">
          <w:pPr>
            <w:numPr>
              <w:numId w:val="25"/>
            </w:numPr>
            <w:spacing w:before="100" w:beforeAutospacing="1" w:after="100" w:afterAutospacing="1" w:line="240" w:lineRule="auto"/>
            <w:ind w:left="720" w:hanging="360"/>
          </w:pPr>
        </w:pPrChange>
      </w:pPr>
      <w:bookmarkStart w:id="398" w:name="_Toc319588864"/>
      <w:ins w:id="399" w:author="John Benito" w:date="2012-03-15T14:51:00Z">
        <w:r>
          <w:t xml:space="preserve">2. </w:t>
        </w:r>
      </w:ins>
      <w:r w:rsidR="00170153">
        <w:t>Normative References</w:t>
      </w:r>
      <w:bookmarkEnd w:id="398"/>
    </w:p>
    <w:p w:rsidR="00170153" w:rsidRPr="00CD27CC" w:rsidRDefault="00170153" w:rsidP="00170153">
      <w:pPr>
        <w:spacing w:before="100" w:beforeAutospacing="1" w:after="100" w:afterAutospacing="1" w:line="240" w:lineRule="auto"/>
        <w:rPr>
          <w:sz w:val="24"/>
        </w:rPr>
      </w:pPr>
      <w:r w:rsidRPr="00CD27CC">
        <w:rPr>
          <w:sz w:val="24"/>
        </w:rPr>
        <w:t>The following documents, in whole or in part, are normatively referenced in this document and are indispensable for its application. For dated references, only the edition cited applies. For undated references, the latest edition of the referenced document (including any amendments) applies.</w:t>
      </w:r>
    </w:p>
    <w:p w:rsidR="00170153" w:rsidRPr="00CD27CC" w:rsidRDefault="00170153" w:rsidP="00170153">
      <w:pPr>
        <w:spacing w:before="100" w:beforeAutospacing="1" w:after="100" w:afterAutospacing="1" w:line="240" w:lineRule="auto"/>
        <w:rPr>
          <w:sz w:val="24"/>
        </w:rPr>
      </w:pPr>
      <w:r w:rsidRPr="00CD27CC">
        <w:rPr>
          <w:sz w:val="24"/>
        </w:rPr>
        <w:t>ISO/IEC 14750:1999, Information technology -- Open Distributed Processing -- Interface Definition Language</w:t>
      </w:r>
    </w:p>
    <w:p w:rsidR="00000000" w:rsidRDefault="00C723ED">
      <w:pPr>
        <w:pStyle w:val="Heading1"/>
        <w:pPrChange w:id="400" w:author="John Benito" w:date="2012-03-15T14:51:00Z">
          <w:pPr>
            <w:numPr>
              <w:numId w:val="25"/>
            </w:numPr>
            <w:spacing w:before="100" w:beforeAutospacing="1" w:after="100" w:afterAutospacing="1" w:line="240" w:lineRule="auto"/>
            <w:ind w:left="720" w:hanging="360"/>
          </w:pPr>
        </w:pPrChange>
      </w:pPr>
      <w:bookmarkStart w:id="401" w:name="_Toc319588865"/>
      <w:ins w:id="402" w:author="John Benito" w:date="2012-03-15T14:51:00Z">
        <w:r>
          <w:t xml:space="preserve">3. </w:t>
        </w:r>
      </w:ins>
      <w:r w:rsidR="00170153" w:rsidRPr="00C723ED">
        <w:t>Terms and Definitions</w:t>
      </w:r>
      <w:bookmarkEnd w:id="401"/>
    </w:p>
    <w:p w:rsidR="00170153" w:rsidRPr="00CD27CC" w:rsidRDefault="00170153" w:rsidP="00170153">
      <w:pPr>
        <w:spacing w:before="100" w:beforeAutospacing="1" w:after="100" w:afterAutospacing="1" w:line="240" w:lineRule="auto"/>
        <w:rPr>
          <w:sz w:val="24"/>
        </w:rPr>
      </w:pPr>
      <w:r w:rsidRPr="00CD27CC">
        <w:rPr>
          <w:sz w:val="24"/>
        </w:rPr>
        <w:t>For the purposes of this document, the following terms and definitions apply.</w:t>
      </w:r>
    </w:p>
    <w:p w:rsidR="00170153" w:rsidRPr="00CD27CC" w:rsidRDefault="00170153" w:rsidP="00170153">
      <w:pPr>
        <w:spacing w:before="100" w:beforeAutospacing="1" w:after="100" w:afterAutospacing="1" w:line="240" w:lineRule="auto"/>
        <w:rPr>
          <w:sz w:val="24"/>
        </w:rPr>
      </w:pPr>
      <w:r w:rsidRPr="00CD27CC">
        <w:rPr>
          <w:sz w:val="24"/>
        </w:rPr>
        <w:t>[TBD]</w:t>
      </w:r>
    </w:p>
    <w:p w:rsidR="00000000" w:rsidRDefault="00C723ED">
      <w:pPr>
        <w:pStyle w:val="Heading1"/>
        <w:pPrChange w:id="403" w:author="John Benito" w:date="2012-03-15T14:51:00Z">
          <w:pPr>
            <w:numPr>
              <w:numId w:val="25"/>
            </w:numPr>
            <w:spacing w:before="100" w:beforeAutospacing="1" w:after="100" w:afterAutospacing="1" w:line="240" w:lineRule="auto"/>
            <w:ind w:left="720" w:hanging="360"/>
          </w:pPr>
        </w:pPrChange>
      </w:pPr>
      <w:bookmarkStart w:id="404" w:name="_Toc319588866"/>
      <w:ins w:id="405" w:author="John Benito" w:date="2012-03-15T14:51:00Z">
        <w:r>
          <w:t xml:space="preserve">4. </w:t>
        </w:r>
      </w:ins>
      <w:r w:rsidR="00170153">
        <w:t>Conformance</w:t>
      </w:r>
      <w:bookmarkEnd w:id="404"/>
    </w:p>
    <w:p w:rsidR="00170153" w:rsidRPr="00CD27CC" w:rsidRDefault="00170153" w:rsidP="00170153">
      <w:pPr>
        <w:spacing w:before="100" w:beforeAutospacing="1" w:after="100" w:afterAutospacing="1" w:line="240" w:lineRule="auto"/>
        <w:rPr>
          <w:sz w:val="24"/>
        </w:rPr>
      </w:pPr>
      <w:r w:rsidRPr="00CD27CC">
        <w:rPr>
          <w:sz w:val="24"/>
        </w:rPr>
        <w:t>An implementation of code signing conforms to this International Standard if it provides the interfaces specified in Clause 6.</w:t>
      </w:r>
    </w:p>
    <w:p w:rsidR="00170153" w:rsidRPr="00CD27CC" w:rsidRDefault="00170153" w:rsidP="00170153">
      <w:pPr>
        <w:spacing w:before="100" w:beforeAutospacing="1" w:after="100" w:afterAutospacing="1" w:line="240" w:lineRule="auto"/>
        <w:rPr>
          <w:sz w:val="24"/>
        </w:rPr>
      </w:pPr>
      <w:r w:rsidRPr="00CD27CC">
        <w:rPr>
          <w:sz w:val="24"/>
        </w:rPr>
        <w:t>Clause 5 is informative, providing an overview of the concepts of code signing. Annex A, also informative, provides a possible scenario of usage for the interfaces specified in Clause 6.</w:t>
      </w:r>
    </w:p>
    <w:p w:rsidR="00000000" w:rsidRDefault="00C723ED">
      <w:pPr>
        <w:pStyle w:val="Heading1"/>
        <w:pPrChange w:id="406" w:author="John Benito" w:date="2012-03-15T14:51:00Z">
          <w:pPr>
            <w:numPr>
              <w:numId w:val="25"/>
            </w:numPr>
            <w:spacing w:before="100" w:beforeAutospacing="1" w:after="100" w:afterAutospacing="1" w:line="240" w:lineRule="auto"/>
            <w:ind w:left="720" w:hanging="360"/>
          </w:pPr>
        </w:pPrChange>
      </w:pPr>
      <w:bookmarkStart w:id="407" w:name="_Toc319588867"/>
      <w:ins w:id="408" w:author="John Benito" w:date="2012-03-15T14:51:00Z">
        <w:r>
          <w:t xml:space="preserve">5. </w:t>
        </w:r>
      </w:ins>
      <w:r w:rsidR="00170153" w:rsidRPr="00671FFA">
        <w:t>Concepts</w:t>
      </w:r>
      <w:bookmarkEnd w:id="407"/>
    </w:p>
    <w:p w:rsidR="00170153" w:rsidRPr="00CD27CC" w:rsidRDefault="00170153" w:rsidP="00170153">
      <w:pPr>
        <w:spacing w:before="100" w:beforeAutospacing="1" w:after="100" w:afterAutospacing="1" w:line="240" w:lineRule="auto"/>
        <w:rPr>
          <w:sz w:val="24"/>
        </w:rPr>
      </w:pPr>
      <w:r w:rsidRPr="00CD27CC">
        <w:rPr>
          <w:sz w:val="24"/>
        </w:rPr>
        <w:t>Code signing is the process of digitally signing scripts and executable objects that verifies the author or origin and guarantees that the signed code has not been tampered with or corrupted since it was signed by use of a cryptographic hash.</w:t>
      </w:r>
    </w:p>
    <w:p w:rsidR="00170153" w:rsidRPr="00CD27CC" w:rsidRDefault="00170153" w:rsidP="00170153">
      <w:pPr>
        <w:spacing w:before="100" w:beforeAutospacing="1" w:after="100" w:afterAutospacing="1" w:line="240" w:lineRule="auto"/>
        <w:rPr>
          <w:sz w:val="24"/>
        </w:rPr>
      </w:pPr>
      <w:r w:rsidRPr="00CD27CC">
        <w:rPr>
          <w:sz w:val="24"/>
        </w:rPr>
        <w:t>Code signing provides several valuable functions,</w:t>
      </w:r>
    </w:p>
    <w:p w:rsidR="00170153" w:rsidRPr="00CD27CC" w:rsidRDefault="00170153" w:rsidP="00170153">
      <w:pPr>
        <w:spacing w:before="100" w:beforeAutospacing="1" w:after="100" w:afterAutospacing="1" w:line="240" w:lineRule="auto"/>
        <w:rPr>
          <w:sz w:val="24"/>
        </w:rPr>
      </w:pPr>
      <w:r w:rsidRPr="00CD27CC">
        <w:rPr>
          <w:sz w:val="24"/>
        </w:rPr>
        <w:t>•</w:t>
      </w:r>
      <w:r w:rsidRPr="00CD27CC">
        <w:rPr>
          <w:sz w:val="24"/>
        </w:rPr>
        <w:tab/>
      </w:r>
      <w:proofErr w:type="gramStart"/>
      <w:r w:rsidRPr="00CD27CC">
        <w:rPr>
          <w:sz w:val="24"/>
        </w:rPr>
        <w:t>code</w:t>
      </w:r>
      <w:proofErr w:type="gramEnd"/>
      <w:r w:rsidRPr="00CD27CC">
        <w:rPr>
          <w:sz w:val="24"/>
        </w:rPr>
        <w:t xml:space="preserve"> signing can provide security when deploying,</w:t>
      </w:r>
    </w:p>
    <w:p w:rsidR="00170153" w:rsidRPr="00CD27CC" w:rsidRDefault="00170153" w:rsidP="00170153">
      <w:pPr>
        <w:spacing w:before="100" w:beforeAutospacing="1" w:after="100" w:afterAutospacing="1" w:line="240" w:lineRule="auto"/>
        <w:rPr>
          <w:sz w:val="24"/>
        </w:rPr>
      </w:pPr>
      <w:r w:rsidRPr="00CD27CC">
        <w:rPr>
          <w:sz w:val="24"/>
        </w:rPr>
        <w:t>•</w:t>
      </w:r>
      <w:r w:rsidRPr="00CD27CC">
        <w:rPr>
          <w:sz w:val="24"/>
        </w:rPr>
        <w:tab/>
      </w:r>
      <w:proofErr w:type="gramStart"/>
      <w:r w:rsidRPr="00CD27CC">
        <w:rPr>
          <w:sz w:val="24"/>
        </w:rPr>
        <w:t>code</w:t>
      </w:r>
      <w:proofErr w:type="gramEnd"/>
      <w:r w:rsidRPr="00CD27CC">
        <w:rPr>
          <w:sz w:val="24"/>
        </w:rPr>
        <w:t xml:space="preserve"> signing can provide a digital signature mechanism to verify the identity of the author or build system,</w:t>
      </w:r>
    </w:p>
    <w:p w:rsidR="00170153" w:rsidRPr="00CD27CC" w:rsidRDefault="00170153" w:rsidP="00170153">
      <w:pPr>
        <w:spacing w:before="100" w:beforeAutospacing="1" w:after="100" w:afterAutospacing="1" w:line="240" w:lineRule="auto"/>
        <w:rPr>
          <w:sz w:val="24"/>
        </w:rPr>
      </w:pPr>
      <w:r w:rsidRPr="00CD27CC">
        <w:rPr>
          <w:sz w:val="24"/>
        </w:rPr>
        <w:t>•</w:t>
      </w:r>
      <w:r w:rsidRPr="00CD27CC">
        <w:rPr>
          <w:sz w:val="24"/>
        </w:rPr>
        <w:tab/>
      </w:r>
      <w:proofErr w:type="gramStart"/>
      <w:r w:rsidRPr="00CD27CC">
        <w:rPr>
          <w:sz w:val="24"/>
        </w:rPr>
        <w:t>code</w:t>
      </w:r>
      <w:proofErr w:type="gramEnd"/>
      <w:r w:rsidRPr="00CD27CC">
        <w:rPr>
          <w:sz w:val="24"/>
        </w:rPr>
        <w:t xml:space="preserve"> signing can provide multi signatures, allowing an audit trail of the signed object,</w:t>
      </w:r>
    </w:p>
    <w:p w:rsidR="00170153" w:rsidRPr="00CD27CC" w:rsidRDefault="00170153" w:rsidP="00170153">
      <w:pPr>
        <w:spacing w:before="100" w:beforeAutospacing="1" w:after="100" w:afterAutospacing="1" w:line="240" w:lineRule="auto"/>
        <w:rPr>
          <w:sz w:val="24"/>
        </w:rPr>
      </w:pPr>
      <w:r w:rsidRPr="00CD27CC">
        <w:rPr>
          <w:sz w:val="24"/>
        </w:rPr>
        <w:t>•</w:t>
      </w:r>
      <w:r w:rsidRPr="00CD27CC">
        <w:rPr>
          <w:sz w:val="24"/>
        </w:rPr>
        <w:tab/>
      </w:r>
      <w:proofErr w:type="gramStart"/>
      <w:r w:rsidRPr="00CD27CC">
        <w:rPr>
          <w:sz w:val="24"/>
        </w:rPr>
        <w:t>code</w:t>
      </w:r>
      <w:proofErr w:type="gramEnd"/>
      <w:r w:rsidRPr="00CD27CC">
        <w:rPr>
          <w:sz w:val="24"/>
        </w:rPr>
        <w:t xml:space="preserve"> signing will provide a checksum to verify that the object has not been modified,</w:t>
      </w:r>
    </w:p>
    <w:p w:rsidR="00170153" w:rsidRPr="00CD27CC" w:rsidRDefault="00170153" w:rsidP="00170153">
      <w:pPr>
        <w:spacing w:before="100" w:beforeAutospacing="1" w:after="100" w:afterAutospacing="1" w:line="240" w:lineRule="auto"/>
        <w:rPr>
          <w:sz w:val="24"/>
        </w:rPr>
      </w:pPr>
      <w:r w:rsidRPr="00CD27CC">
        <w:rPr>
          <w:sz w:val="24"/>
        </w:rPr>
        <w:t>•</w:t>
      </w:r>
      <w:r w:rsidRPr="00CD27CC">
        <w:rPr>
          <w:sz w:val="24"/>
        </w:rPr>
        <w:tab/>
      </w:r>
      <w:proofErr w:type="gramStart"/>
      <w:r w:rsidRPr="00CD27CC">
        <w:rPr>
          <w:sz w:val="24"/>
        </w:rPr>
        <w:t>code</w:t>
      </w:r>
      <w:proofErr w:type="gramEnd"/>
      <w:r w:rsidRPr="00CD27CC">
        <w:rPr>
          <w:sz w:val="24"/>
        </w:rPr>
        <w:t xml:space="preserve"> signing can provide versioning information, and</w:t>
      </w:r>
    </w:p>
    <w:p w:rsidR="00170153" w:rsidRPr="00CD27CC" w:rsidRDefault="00170153" w:rsidP="00170153">
      <w:pPr>
        <w:spacing w:before="100" w:beforeAutospacing="1" w:after="100" w:afterAutospacing="1" w:line="240" w:lineRule="auto"/>
        <w:rPr>
          <w:sz w:val="24"/>
        </w:rPr>
      </w:pPr>
      <w:r w:rsidRPr="00CD27CC">
        <w:rPr>
          <w:sz w:val="24"/>
        </w:rPr>
        <w:t>•</w:t>
      </w:r>
      <w:r w:rsidRPr="00CD27CC">
        <w:rPr>
          <w:sz w:val="24"/>
        </w:rPr>
        <w:tab/>
      </w:r>
      <w:proofErr w:type="gramStart"/>
      <w:r w:rsidRPr="00CD27CC">
        <w:rPr>
          <w:sz w:val="24"/>
        </w:rPr>
        <w:t>code</w:t>
      </w:r>
      <w:proofErr w:type="gramEnd"/>
      <w:r w:rsidRPr="00CD27CC">
        <w:rPr>
          <w:sz w:val="24"/>
        </w:rPr>
        <w:t xml:space="preserve"> signing can store other meta data about an object.</w:t>
      </w:r>
    </w:p>
    <w:p w:rsidR="00170153" w:rsidRPr="00CD27CC" w:rsidRDefault="00170153" w:rsidP="00170153">
      <w:pPr>
        <w:spacing w:before="100" w:beforeAutospacing="1" w:after="100" w:afterAutospacing="1" w:line="240" w:lineRule="auto"/>
        <w:rPr>
          <w:color w:val="000000"/>
          <w:sz w:val="24"/>
          <w:szCs w:val="24"/>
        </w:rPr>
      </w:pPr>
      <w:r w:rsidRPr="00CD27CC">
        <w:rPr>
          <w:color w:val="000000"/>
          <w:sz w:val="24"/>
          <w:szCs w:val="24"/>
        </w:rPr>
        <w:t xml:space="preserve">Code Signing identifies to customers the responsible party for the code and confirms that it has not been modified since the signature was applied.  In traditional software sales where a buyer can physically touch a package containing software, the buyer can confirm the source of the application and its integrity by examining the packaging.  However, most software is now procured via the Internet.  This is not limited to complete applications as code snippets, plug-ins, add-ins, libraries, </w:t>
      </w:r>
      <w:proofErr w:type="gramStart"/>
      <w:r w:rsidRPr="00CD27CC">
        <w:rPr>
          <w:color w:val="000000"/>
          <w:sz w:val="24"/>
          <w:szCs w:val="24"/>
        </w:rPr>
        <w:t>methods,</w:t>
      </w:r>
      <w:proofErr w:type="gramEnd"/>
      <w:r w:rsidRPr="00CD27CC">
        <w:rPr>
          <w:color w:val="000000"/>
          <w:sz w:val="24"/>
          <w:szCs w:val="24"/>
        </w:rPr>
        <w:t xml:space="preserve"> drivers, etc. are all downloaded over the Internet.  Verification of the source of the software is extremely important since the security and integrity of the receiving systems can be compromised by faulty or malicious code.  In addition to protecting the security and integrity of the software, code signing provides authentication of the author, publisher or distributor of the code, and protects the brand and the intellectual property of the developer of the software by making applications uniquely identifiable and more difficult to falsify or alter.</w:t>
      </w:r>
    </w:p>
    <w:p w:rsidR="00170153" w:rsidRPr="00CD27CC" w:rsidRDefault="00170153" w:rsidP="00170153">
      <w:pPr>
        <w:pStyle w:val="NormalWeb"/>
        <w:rPr>
          <w:rFonts w:ascii="Calibri" w:hAnsi="Calibri"/>
          <w:color w:val="000000"/>
        </w:rPr>
      </w:pPr>
      <w:r w:rsidRPr="00CD27CC">
        <w:rPr>
          <w:rFonts w:ascii="Calibri" w:hAnsi="Calibri"/>
          <w:color w:val="000000"/>
        </w:rPr>
        <w:t>When software (code) is associated with a publisher's unique signature, distributing software on the Internet is no longer an anonymous activity. Digital signatures ensure accountability, just as a manufacturer's brand name ensures accountability with packaged software. Distributions on the Internet lack this accountability and code signing provides a means to offer accountability.  Accountability can be a strong deterrent to the distribution of harmful code.  Even though software may be acquired or distributed from an untrusted site or a site that is unfamiliar, the fact that it is written and signed by someone known and trusted allows the software to be used with confidence.</w:t>
      </w:r>
    </w:p>
    <w:p w:rsidR="00170153" w:rsidRPr="00CD27CC" w:rsidRDefault="00170153" w:rsidP="00170153">
      <w:pPr>
        <w:pStyle w:val="NormalWeb"/>
        <w:rPr>
          <w:rStyle w:val="Strong"/>
        </w:rPr>
      </w:pPr>
      <w:r w:rsidRPr="00CD27CC">
        <w:rPr>
          <w:rStyle w:val="Strong"/>
          <w:rFonts w:ascii="Calibri" w:hAnsi="Calibri"/>
          <w:b w:val="0"/>
          <w:color w:val="000000"/>
        </w:rPr>
        <w:t>Multiple signatures for one piece of code would be needed in some cases in order to create a digital trail through the origins of the code.  Consider a signed piece of code.  Someone should be able to modify a portion of the code, even if just one line or even one character, without assuming responsibility for the remainder of the code.  A recipient of the code should be able to identify the responsible party for each portion of the code.  For instance, a very trustworthy company A produces a driver.  Company B modifies company A’s driver for a particular use.  Company B is not as trusted or has an unknown reputation.  The recipient should be able to determine exactly what part of the code originated with company A and what was added or altered by company B so as to be able to concentrate their evaluation on the sections of code that company B either added or altered.  This necessitates a means to keep track of the modifications made from one signature to the next.</w:t>
      </w:r>
    </w:p>
    <w:p w:rsidR="00170153" w:rsidRPr="00CD27CC" w:rsidRDefault="00170153" w:rsidP="00170153">
      <w:pPr>
        <w:pStyle w:val="NormalWeb"/>
        <w:rPr>
          <w:rFonts w:ascii="Calibri" w:hAnsi="Calibri"/>
          <w:color w:val="000000"/>
        </w:rPr>
      </w:pPr>
      <w:r w:rsidRPr="00CD27CC">
        <w:rPr>
          <w:rStyle w:val="Strong"/>
          <w:rFonts w:ascii="Calibri" w:hAnsi="Calibri"/>
          <w:b w:val="0"/>
          <w:color w:val="000000"/>
        </w:rPr>
        <w:t>An alternative scenario is software offered by company B that contains software from company A.  Company B does not alter company A’s software, but incorporates it into a package or suite of software.  It would be useful to a customer to be able to identify the origin of each portion of the software.</w:t>
      </w:r>
    </w:p>
    <w:p w:rsidR="00000000" w:rsidRDefault="00C723ED">
      <w:pPr>
        <w:pStyle w:val="Heading1"/>
        <w:pPrChange w:id="409" w:author="John Benito" w:date="2012-03-15T14:52:00Z">
          <w:pPr>
            <w:numPr>
              <w:numId w:val="25"/>
            </w:numPr>
            <w:spacing w:before="100" w:beforeAutospacing="1" w:after="100" w:afterAutospacing="1" w:line="240" w:lineRule="auto"/>
            <w:ind w:left="720" w:hanging="360"/>
          </w:pPr>
        </w:pPrChange>
      </w:pPr>
      <w:bookmarkStart w:id="410" w:name="_Toc319588868"/>
      <w:ins w:id="411" w:author="John Benito" w:date="2012-03-15T14:52:00Z">
        <w:r>
          <w:t xml:space="preserve">6. </w:t>
        </w:r>
      </w:ins>
      <w:r w:rsidR="00170153">
        <w:t>Structures and APIs</w:t>
      </w:r>
      <w:bookmarkEnd w:id="410"/>
    </w:p>
    <w:p w:rsidR="00000000" w:rsidRDefault="00170153">
      <w:pPr>
        <w:pStyle w:val="Heading2"/>
        <w:pPrChange w:id="412" w:author="John Benito" w:date="2012-03-15T14:52:00Z">
          <w:pPr>
            <w:shd w:val="clear" w:color="auto" w:fill="FFFFFF"/>
            <w:spacing w:before="100" w:beforeAutospacing="1" w:after="100" w:afterAutospacing="1" w:line="240" w:lineRule="auto"/>
          </w:pPr>
        </w:pPrChange>
      </w:pPr>
      <w:bookmarkStart w:id="413" w:name="_Toc319588869"/>
      <w:r w:rsidRPr="00AF4D18">
        <w:t>6.1 General</w:t>
      </w:r>
      <w:bookmarkEnd w:id="413"/>
    </w:p>
    <w:p w:rsidR="00170153" w:rsidRPr="00CD27CC" w:rsidRDefault="00170153" w:rsidP="00170153">
      <w:pPr>
        <w:spacing w:before="100" w:beforeAutospacing="1" w:after="100" w:afterAutospacing="1" w:line="240" w:lineRule="auto"/>
        <w:rPr>
          <w:sz w:val="24"/>
        </w:rPr>
      </w:pPr>
      <w:r w:rsidRPr="00CD27CC">
        <w:rPr>
          <w:sz w:val="24"/>
        </w:rPr>
        <w:t xml:space="preserve">The </w:t>
      </w:r>
      <w:r>
        <w:rPr>
          <w:sz w:val="24"/>
        </w:rPr>
        <w:t xml:space="preserve">structures and </w:t>
      </w:r>
      <w:r w:rsidRPr="00CD27CC">
        <w:rPr>
          <w:sz w:val="24"/>
        </w:rPr>
        <w:t>APIs described below are intended to be language and platform independent.  A particular language implementation will need to specify, for instance, an appropriate convention for specifying options and determine how error reporting will be done.</w:t>
      </w:r>
    </w:p>
    <w:p w:rsidR="00170153" w:rsidRPr="00CD27CC" w:rsidRDefault="00170153" w:rsidP="00170153">
      <w:pPr>
        <w:spacing w:before="100" w:beforeAutospacing="1" w:after="100" w:afterAutospacing="1" w:line="240" w:lineRule="auto"/>
        <w:rPr>
          <w:sz w:val="24"/>
        </w:rPr>
      </w:pPr>
      <w:r w:rsidRPr="00CD27CC">
        <w:rPr>
          <w:sz w:val="24"/>
        </w:rPr>
        <w:t xml:space="preserve">The </w:t>
      </w:r>
      <w:r>
        <w:rPr>
          <w:sz w:val="24"/>
        </w:rPr>
        <w:t xml:space="preserve">structures and </w:t>
      </w:r>
      <w:r w:rsidRPr="00CD27CC">
        <w:rPr>
          <w:sz w:val="24"/>
        </w:rPr>
        <w:t xml:space="preserve">APIs are described with </w:t>
      </w:r>
      <w:proofErr w:type="gramStart"/>
      <w:r w:rsidRPr="00CD27CC">
        <w:rPr>
          <w:sz w:val="24"/>
        </w:rPr>
        <w:t>a syntax</w:t>
      </w:r>
      <w:proofErr w:type="gramEnd"/>
      <w:r w:rsidRPr="00CD27CC">
        <w:rPr>
          <w:sz w:val="24"/>
        </w:rPr>
        <w:t xml:space="preserve"> independent of any particular programming language, using the Interface Description Language (IDL) provided by ISO/IEC 14750:1999.</w:t>
      </w:r>
    </w:p>
    <w:p w:rsidR="00170153" w:rsidRPr="00CD27CC" w:rsidRDefault="00170153" w:rsidP="00170153">
      <w:pPr>
        <w:pStyle w:val="Default"/>
      </w:pPr>
      <w:r w:rsidRPr="00CD27CC">
        <w:t xml:space="preserve">Note: the APIs are expressed using camel case (e.g. </w:t>
      </w:r>
      <w:proofErr w:type="spellStart"/>
      <w:r w:rsidR="00751D94" w:rsidRPr="00751D94">
        <w:rPr>
          <w:rFonts w:ascii="Courier New" w:hAnsi="Courier New" w:cs="Courier New"/>
          <w:i/>
          <w:sz w:val="20"/>
          <w:szCs w:val="20"/>
          <w:rPrChange w:id="414" w:author="John Benito" w:date="2012-03-15T15:20:00Z">
            <w:rPr>
              <w:rFonts w:cs="Times New Roman"/>
              <w:b/>
              <w:bCs/>
              <w:i/>
              <w:color w:val="auto"/>
              <w:sz w:val="22"/>
              <w:szCs w:val="22"/>
            </w:rPr>
          </w:rPrChange>
        </w:rPr>
        <w:t>isIntTrue</w:t>
      </w:r>
      <w:proofErr w:type="spellEnd"/>
      <w:r w:rsidRPr="00CD27CC">
        <w:t xml:space="preserve"> instead of underscores </w:t>
      </w:r>
      <w:proofErr w:type="spellStart"/>
      <w:r w:rsidR="00751D94" w:rsidRPr="00751D94">
        <w:rPr>
          <w:rFonts w:ascii="Courier New" w:eastAsia="BatangChe" w:hAnsi="Courier New" w:cs="Courier New"/>
          <w:i/>
          <w:sz w:val="20"/>
          <w:szCs w:val="20"/>
          <w:rPrChange w:id="415" w:author="John Benito" w:date="2012-03-15T15:20:00Z">
            <w:rPr>
              <w:rFonts w:cs="Times New Roman"/>
              <w:b/>
              <w:bCs/>
              <w:i/>
              <w:color w:val="auto"/>
              <w:sz w:val="22"/>
              <w:szCs w:val="22"/>
            </w:rPr>
          </w:rPrChange>
        </w:rPr>
        <w:t>is_int_true</w:t>
      </w:r>
      <w:proofErr w:type="spellEnd"/>
      <w:r w:rsidRPr="00CD27CC">
        <w:t>).  Particular language implementations may prefer to implement the APIs using underscores.  Either is acceptable as long as the implementation is consistent within the language implementation.</w:t>
      </w:r>
    </w:p>
    <w:p w:rsidR="00170153" w:rsidRDefault="00170153" w:rsidP="00170153">
      <w:pPr>
        <w:pStyle w:val="Default"/>
        <w:rPr>
          <w:sz w:val="22"/>
        </w:rPr>
      </w:pPr>
    </w:p>
    <w:p w:rsidR="00000000" w:rsidRDefault="00170153">
      <w:pPr>
        <w:pStyle w:val="Heading2"/>
        <w:pPrChange w:id="416" w:author="John Benito" w:date="2012-03-15T14:52:00Z">
          <w:pPr>
            <w:pStyle w:val="Default"/>
          </w:pPr>
        </w:pPrChange>
      </w:pPr>
      <w:bookmarkStart w:id="417" w:name="_Toc319588870"/>
      <w:r>
        <w:t>6.2 Structures</w:t>
      </w:r>
      <w:bookmarkEnd w:id="417"/>
    </w:p>
    <w:p w:rsidR="00170153" w:rsidRDefault="00170153" w:rsidP="00170153">
      <w:pPr>
        <w:pStyle w:val="Default"/>
      </w:pPr>
    </w:p>
    <w:p w:rsidR="00170153" w:rsidRDefault="00170153" w:rsidP="00170153">
      <w:pPr>
        <w:pStyle w:val="Default"/>
      </w:pPr>
      <w:r>
        <w:t>Additional descriptions of the fields used in these structures are available at ITU-T Recommendation X.509.</w:t>
      </w:r>
    </w:p>
    <w:p w:rsidR="00170153" w:rsidRDefault="00170153" w:rsidP="00170153">
      <w:pPr>
        <w:pStyle w:val="Default"/>
      </w:pPr>
    </w:p>
    <w:p w:rsidR="00170153" w:rsidRPr="001845BA" w:rsidRDefault="00751D94" w:rsidP="00170153">
      <w:pPr>
        <w:pStyle w:val="Default"/>
        <w:rPr>
          <w:rFonts w:ascii="Courier New" w:hAnsi="Courier New" w:cs="Courier New"/>
          <w:sz w:val="20"/>
          <w:szCs w:val="20"/>
          <w:rPrChange w:id="418" w:author="John Benito" w:date="2012-03-15T15:04:00Z">
            <w:rPr/>
          </w:rPrChange>
        </w:rPr>
      </w:pPr>
      <w:proofErr w:type="spellStart"/>
      <w:proofErr w:type="gramStart"/>
      <w:r w:rsidRPr="00751D94">
        <w:rPr>
          <w:rFonts w:ascii="Courier New" w:hAnsi="Courier New" w:cs="Courier New"/>
          <w:sz w:val="20"/>
          <w:szCs w:val="20"/>
          <w:rPrChange w:id="419" w:author="John Benito" w:date="2012-03-15T15:04:00Z">
            <w:rPr>
              <w:b/>
              <w:bCs/>
            </w:rPr>
          </w:rPrChange>
        </w:rPr>
        <w:t>struct</w:t>
      </w:r>
      <w:proofErr w:type="spellEnd"/>
      <w:proofErr w:type="gramEnd"/>
      <w:r w:rsidRPr="00751D94">
        <w:rPr>
          <w:rFonts w:ascii="Courier New" w:hAnsi="Courier New" w:cs="Courier New"/>
          <w:sz w:val="20"/>
          <w:szCs w:val="20"/>
          <w:rPrChange w:id="420" w:author="John Benito" w:date="2012-03-15T15:04:00Z">
            <w:rPr>
              <w:b/>
              <w:bCs/>
            </w:rPr>
          </w:rPrChange>
        </w:rPr>
        <w:t xml:space="preserve"> </w:t>
      </w:r>
      <w:proofErr w:type="spellStart"/>
      <w:r w:rsidRPr="00751D94">
        <w:rPr>
          <w:rFonts w:ascii="Courier New" w:hAnsi="Courier New" w:cs="Courier New"/>
          <w:sz w:val="20"/>
          <w:szCs w:val="20"/>
          <w:rPrChange w:id="421" w:author="John Benito" w:date="2012-03-15T15:04:00Z">
            <w:rPr>
              <w:b/>
              <w:bCs/>
            </w:rPr>
          </w:rPrChange>
        </w:rPr>
        <w:t>algorithmIdentifierStruct</w:t>
      </w:r>
      <w:proofErr w:type="spellEnd"/>
      <w:r w:rsidRPr="00751D94">
        <w:rPr>
          <w:rFonts w:ascii="Courier New" w:hAnsi="Courier New" w:cs="Courier New"/>
          <w:sz w:val="20"/>
          <w:szCs w:val="20"/>
          <w:rPrChange w:id="422" w:author="John Benito" w:date="2012-03-15T15:04:00Z">
            <w:rPr>
              <w:b/>
              <w:bCs/>
            </w:rPr>
          </w:rPrChange>
        </w:rPr>
        <w:t xml:space="preserve"> {</w:t>
      </w:r>
    </w:p>
    <w:p w:rsidR="00170153" w:rsidRPr="001845BA" w:rsidRDefault="00751D94" w:rsidP="00170153">
      <w:pPr>
        <w:pStyle w:val="Default"/>
        <w:rPr>
          <w:rFonts w:ascii="Courier New" w:hAnsi="Courier New" w:cs="Courier New"/>
          <w:sz w:val="20"/>
          <w:szCs w:val="20"/>
          <w:rPrChange w:id="423" w:author="John Benito" w:date="2012-03-15T15:04:00Z">
            <w:rPr/>
          </w:rPrChange>
        </w:rPr>
      </w:pPr>
      <w:r w:rsidRPr="00751D94">
        <w:rPr>
          <w:rFonts w:ascii="Courier New" w:hAnsi="Courier New" w:cs="Courier New"/>
          <w:sz w:val="20"/>
          <w:szCs w:val="20"/>
          <w:rPrChange w:id="424" w:author="John Benito" w:date="2012-03-15T15:04:00Z">
            <w:rPr>
              <w:b/>
              <w:bCs/>
            </w:rPr>
          </w:rPrChange>
        </w:rPr>
        <w:tab/>
      </w:r>
      <w:proofErr w:type="gramStart"/>
      <w:r w:rsidRPr="00751D94">
        <w:rPr>
          <w:rFonts w:ascii="Courier New" w:eastAsia="Times New Roman" w:hAnsi="Courier New" w:cs="Courier New"/>
          <w:sz w:val="20"/>
          <w:szCs w:val="20"/>
          <w:rPrChange w:id="425" w:author="John Benito" w:date="2012-03-15T15:04:00Z">
            <w:rPr>
              <w:rFonts w:eastAsia="Times New Roman"/>
              <w:b/>
              <w:bCs/>
            </w:rPr>
          </w:rPrChange>
        </w:rPr>
        <w:t>unsigned</w:t>
      </w:r>
      <w:proofErr w:type="gramEnd"/>
      <w:r w:rsidRPr="00751D94">
        <w:rPr>
          <w:rFonts w:ascii="Courier New" w:eastAsia="Times New Roman" w:hAnsi="Courier New" w:cs="Courier New"/>
          <w:sz w:val="20"/>
          <w:szCs w:val="20"/>
          <w:rPrChange w:id="426" w:author="John Benito" w:date="2012-03-15T15:04:00Z">
            <w:rPr>
              <w:rFonts w:eastAsia="Times New Roman"/>
              <w:b/>
              <w:bCs/>
            </w:rPr>
          </w:rPrChange>
        </w:rPr>
        <w:t xml:space="preserve"> short </w:t>
      </w:r>
      <w:r w:rsidRPr="00751D94">
        <w:rPr>
          <w:rFonts w:ascii="Courier New" w:hAnsi="Courier New" w:cs="Courier New"/>
          <w:sz w:val="20"/>
          <w:szCs w:val="20"/>
          <w:rPrChange w:id="427" w:author="John Benito" w:date="2012-03-15T15:04:00Z">
            <w:rPr>
              <w:b/>
              <w:bCs/>
            </w:rPr>
          </w:rPrChange>
        </w:rPr>
        <w:t>algorithm;</w:t>
      </w:r>
      <w:r w:rsidRPr="00751D94">
        <w:rPr>
          <w:rFonts w:ascii="Courier New" w:hAnsi="Courier New" w:cs="Courier New"/>
          <w:sz w:val="20"/>
          <w:szCs w:val="20"/>
          <w:rPrChange w:id="428" w:author="John Benito" w:date="2012-03-15T15:04:00Z">
            <w:rPr>
              <w:b/>
              <w:bCs/>
            </w:rPr>
          </w:rPrChange>
        </w:rPr>
        <w:tab/>
      </w:r>
      <w:del w:id="429" w:author="John Benito" w:date="2012-03-15T15:05:00Z">
        <w:r w:rsidRPr="00751D94">
          <w:rPr>
            <w:rFonts w:ascii="Courier New" w:hAnsi="Courier New" w:cs="Courier New"/>
            <w:sz w:val="20"/>
            <w:szCs w:val="20"/>
            <w:rPrChange w:id="430" w:author="John Benito" w:date="2012-03-15T15:04:00Z">
              <w:rPr>
                <w:b/>
                <w:bCs/>
              </w:rPr>
            </w:rPrChange>
          </w:rPr>
          <w:tab/>
        </w:r>
      </w:del>
      <w:del w:id="431" w:author="John Benito" w:date="2012-03-15T15:04:00Z">
        <w:r w:rsidRPr="00751D94">
          <w:rPr>
            <w:rFonts w:ascii="Courier New" w:hAnsi="Courier New" w:cs="Courier New"/>
            <w:sz w:val="20"/>
            <w:szCs w:val="20"/>
            <w:rPrChange w:id="432" w:author="John Benito" w:date="2012-03-15T15:04:00Z">
              <w:rPr>
                <w:b/>
                <w:bCs/>
              </w:rPr>
            </w:rPrChange>
          </w:rPr>
          <w:tab/>
        </w:r>
      </w:del>
      <w:r w:rsidRPr="00751D94">
        <w:rPr>
          <w:rFonts w:ascii="Courier New" w:hAnsi="Courier New" w:cs="Courier New"/>
          <w:sz w:val="20"/>
          <w:szCs w:val="20"/>
          <w:rPrChange w:id="433" w:author="John Benito" w:date="2012-03-15T15:04:00Z">
            <w:rPr>
              <w:b/>
              <w:bCs/>
            </w:rPr>
          </w:rPrChange>
        </w:rPr>
        <w:t xml:space="preserve">// </w:t>
      </w:r>
      <w:r w:rsidRPr="00751D94">
        <w:rPr>
          <w:rFonts w:ascii="Courier New" w:hAnsi="Courier New" w:cs="Courier New"/>
          <w:i/>
          <w:sz w:val="20"/>
          <w:szCs w:val="20"/>
          <w:rPrChange w:id="434" w:author="John Benito" w:date="2012-03-15T15:05:00Z">
            <w:rPr>
              <w:b/>
              <w:bCs/>
            </w:rPr>
          </w:rPrChange>
        </w:rPr>
        <w:t>used to identify the</w:t>
      </w:r>
      <w:r w:rsidRPr="00751D94">
        <w:rPr>
          <w:rFonts w:ascii="Courier New" w:hAnsi="Courier New" w:cs="Courier New"/>
          <w:sz w:val="20"/>
          <w:szCs w:val="20"/>
          <w:rPrChange w:id="435" w:author="John Benito" w:date="2012-03-15T15:04:00Z">
            <w:rPr>
              <w:b/>
              <w:bCs/>
            </w:rPr>
          </w:rPrChange>
        </w:rPr>
        <w:t xml:space="preserve"> cryptographic</w:t>
      </w:r>
    </w:p>
    <w:p w:rsidR="00170153" w:rsidRPr="001845BA" w:rsidRDefault="00751D94" w:rsidP="00170153">
      <w:pPr>
        <w:pStyle w:val="Default"/>
        <w:rPr>
          <w:rFonts w:ascii="Courier New" w:hAnsi="Courier New" w:cs="Courier New"/>
          <w:sz w:val="20"/>
          <w:szCs w:val="20"/>
          <w:rPrChange w:id="436" w:author="John Benito" w:date="2012-03-15T15:04:00Z">
            <w:rPr/>
          </w:rPrChange>
        </w:rPr>
      </w:pPr>
      <w:r w:rsidRPr="00751D94">
        <w:rPr>
          <w:rFonts w:ascii="Courier New" w:hAnsi="Courier New" w:cs="Courier New"/>
          <w:sz w:val="20"/>
          <w:szCs w:val="20"/>
          <w:rPrChange w:id="437" w:author="John Benito" w:date="2012-03-15T15:04:00Z">
            <w:rPr>
              <w:b/>
              <w:bCs/>
            </w:rPr>
          </w:rPrChange>
        </w:rPr>
        <w:tab/>
      </w:r>
      <w:r w:rsidRPr="00751D94">
        <w:rPr>
          <w:rFonts w:ascii="Courier New" w:hAnsi="Courier New" w:cs="Courier New"/>
          <w:sz w:val="20"/>
          <w:szCs w:val="20"/>
          <w:rPrChange w:id="438" w:author="John Benito" w:date="2012-03-15T15:04:00Z">
            <w:rPr>
              <w:b/>
              <w:bCs/>
            </w:rPr>
          </w:rPrChange>
        </w:rPr>
        <w:tab/>
      </w:r>
      <w:r w:rsidRPr="00751D94">
        <w:rPr>
          <w:rFonts w:ascii="Courier New" w:hAnsi="Courier New" w:cs="Courier New"/>
          <w:sz w:val="20"/>
          <w:szCs w:val="20"/>
          <w:rPrChange w:id="439" w:author="John Benito" w:date="2012-03-15T15:04:00Z">
            <w:rPr>
              <w:b/>
              <w:bCs/>
            </w:rPr>
          </w:rPrChange>
        </w:rPr>
        <w:tab/>
      </w:r>
      <w:r w:rsidRPr="00751D94">
        <w:rPr>
          <w:rFonts w:ascii="Courier New" w:hAnsi="Courier New" w:cs="Courier New"/>
          <w:sz w:val="20"/>
          <w:szCs w:val="20"/>
          <w:rPrChange w:id="440" w:author="John Benito" w:date="2012-03-15T15:04:00Z">
            <w:rPr>
              <w:b/>
              <w:bCs/>
            </w:rPr>
          </w:rPrChange>
        </w:rPr>
        <w:tab/>
      </w:r>
      <w:r w:rsidRPr="00751D94">
        <w:rPr>
          <w:rFonts w:ascii="Courier New" w:hAnsi="Courier New" w:cs="Courier New"/>
          <w:sz w:val="20"/>
          <w:szCs w:val="20"/>
          <w:rPrChange w:id="441" w:author="John Benito" w:date="2012-03-15T15:04:00Z">
            <w:rPr>
              <w:b/>
              <w:bCs/>
            </w:rPr>
          </w:rPrChange>
        </w:rPr>
        <w:tab/>
      </w:r>
      <w:r w:rsidRPr="00751D94">
        <w:rPr>
          <w:rFonts w:ascii="Courier New" w:hAnsi="Courier New" w:cs="Courier New"/>
          <w:sz w:val="20"/>
          <w:szCs w:val="20"/>
          <w:rPrChange w:id="442" w:author="John Benito" w:date="2012-03-15T15:04:00Z">
            <w:rPr>
              <w:b/>
              <w:bCs/>
            </w:rPr>
          </w:rPrChange>
        </w:rPr>
        <w:tab/>
      </w:r>
      <w:del w:id="443" w:author="John Benito" w:date="2012-03-15T15:05:00Z">
        <w:r w:rsidRPr="00751D94">
          <w:rPr>
            <w:rFonts w:ascii="Courier New" w:hAnsi="Courier New" w:cs="Courier New"/>
            <w:sz w:val="20"/>
            <w:szCs w:val="20"/>
            <w:rPrChange w:id="444" w:author="John Benito" w:date="2012-03-15T15:04:00Z">
              <w:rPr>
                <w:b/>
                <w:bCs/>
              </w:rPr>
            </w:rPrChange>
          </w:rPr>
          <w:tab/>
        </w:r>
      </w:del>
      <w:r w:rsidRPr="00751D94">
        <w:rPr>
          <w:rFonts w:ascii="Courier New" w:hAnsi="Courier New" w:cs="Courier New"/>
          <w:sz w:val="20"/>
          <w:szCs w:val="20"/>
          <w:rPrChange w:id="445" w:author="John Benito" w:date="2012-03-15T15:04:00Z">
            <w:rPr>
              <w:b/>
              <w:bCs/>
            </w:rPr>
          </w:rPrChange>
        </w:rPr>
        <w:t xml:space="preserve">// </w:t>
      </w:r>
      <w:r w:rsidRPr="00751D94">
        <w:rPr>
          <w:rFonts w:ascii="Courier New" w:hAnsi="Courier New" w:cs="Courier New"/>
          <w:i/>
          <w:sz w:val="20"/>
          <w:szCs w:val="20"/>
          <w:rPrChange w:id="446" w:author="John Benito" w:date="2012-03-15T15:06:00Z">
            <w:rPr>
              <w:b/>
              <w:bCs/>
            </w:rPr>
          </w:rPrChange>
        </w:rPr>
        <w:t>algorithm</w:t>
      </w:r>
    </w:p>
    <w:p w:rsidR="001845BA" w:rsidRDefault="00751D94" w:rsidP="00170153">
      <w:pPr>
        <w:pStyle w:val="Default"/>
        <w:rPr>
          <w:ins w:id="447" w:author="John Benito" w:date="2012-03-15T15:06:00Z"/>
          <w:rFonts w:ascii="Courier New" w:hAnsi="Courier New" w:cs="Courier New"/>
          <w:sz w:val="20"/>
          <w:szCs w:val="20"/>
        </w:rPr>
      </w:pPr>
      <w:r w:rsidRPr="00751D94">
        <w:rPr>
          <w:rFonts w:ascii="Courier New" w:hAnsi="Courier New" w:cs="Courier New"/>
          <w:sz w:val="20"/>
          <w:szCs w:val="20"/>
          <w:rPrChange w:id="448" w:author="John Benito" w:date="2012-03-15T15:04:00Z">
            <w:rPr>
              <w:b/>
              <w:bCs/>
            </w:rPr>
          </w:rPrChange>
        </w:rPr>
        <w:tab/>
      </w:r>
      <w:proofErr w:type="gramStart"/>
      <w:r w:rsidRPr="00751D94">
        <w:rPr>
          <w:rFonts w:ascii="Courier New" w:hAnsi="Courier New" w:cs="Courier New"/>
          <w:sz w:val="20"/>
          <w:szCs w:val="20"/>
          <w:rPrChange w:id="449" w:author="John Benito" w:date="2012-03-15T15:04:00Z">
            <w:rPr>
              <w:b/>
              <w:bCs/>
            </w:rPr>
          </w:rPrChange>
        </w:rPr>
        <w:t>string</w:t>
      </w:r>
      <w:proofErr w:type="gramEnd"/>
      <w:r w:rsidRPr="00751D94">
        <w:rPr>
          <w:rFonts w:ascii="Courier New" w:hAnsi="Courier New" w:cs="Courier New"/>
          <w:sz w:val="20"/>
          <w:szCs w:val="20"/>
          <w:rPrChange w:id="450" w:author="John Benito" w:date="2012-03-15T15:04:00Z">
            <w:rPr>
              <w:b/>
              <w:bCs/>
            </w:rPr>
          </w:rPrChange>
        </w:rPr>
        <w:t xml:space="preserve"> parameters;</w:t>
      </w:r>
      <w:r w:rsidRPr="00751D94">
        <w:rPr>
          <w:rFonts w:ascii="Courier New" w:hAnsi="Courier New" w:cs="Courier New"/>
          <w:sz w:val="20"/>
          <w:szCs w:val="20"/>
          <w:rPrChange w:id="451" w:author="John Benito" w:date="2012-03-15T15:04:00Z">
            <w:rPr>
              <w:b/>
              <w:bCs/>
            </w:rPr>
          </w:rPrChange>
        </w:rPr>
        <w:tab/>
      </w:r>
      <w:ins w:id="452" w:author="John Benito" w:date="2012-03-15T15:06:00Z">
        <w:r w:rsidR="001845BA">
          <w:rPr>
            <w:rFonts w:ascii="Courier New" w:hAnsi="Courier New" w:cs="Courier New"/>
            <w:sz w:val="20"/>
            <w:szCs w:val="20"/>
          </w:rPr>
          <w:tab/>
        </w:r>
      </w:ins>
      <w:del w:id="453" w:author="John Benito" w:date="2012-03-15T15:05:00Z">
        <w:r w:rsidRPr="00751D94">
          <w:rPr>
            <w:rFonts w:ascii="Courier New" w:hAnsi="Courier New" w:cs="Courier New"/>
            <w:sz w:val="20"/>
            <w:szCs w:val="20"/>
            <w:rPrChange w:id="454" w:author="John Benito" w:date="2012-03-15T15:04:00Z">
              <w:rPr>
                <w:b/>
                <w:bCs/>
              </w:rPr>
            </w:rPrChange>
          </w:rPr>
          <w:tab/>
        </w:r>
        <w:r w:rsidRPr="00751D94">
          <w:rPr>
            <w:rFonts w:ascii="Courier New" w:hAnsi="Courier New" w:cs="Courier New"/>
            <w:sz w:val="20"/>
            <w:szCs w:val="20"/>
            <w:rPrChange w:id="455" w:author="John Benito" w:date="2012-03-15T15:04:00Z">
              <w:rPr>
                <w:b/>
                <w:bCs/>
              </w:rPr>
            </w:rPrChange>
          </w:rPr>
          <w:tab/>
        </w:r>
      </w:del>
      <w:del w:id="456" w:author="John Benito" w:date="2012-03-15T15:04:00Z">
        <w:r w:rsidRPr="00751D94">
          <w:rPr>
            <w:rFonts w:ascii="Courier New" w:hAnsi="Courier New" w:cs="Courier New"/>
            <w:sz w:val="20"/>
            <w:szCs w:val="20"/>
            <w:rPrChange w:id="457" w:author="John Benito" w:date="2012-03-15T15:04:00Z">
              <w:rPr>
                <w:b/>
                <w:bCs/>
              </w:rPr>
            </w:rPrChange>
          </w:rPr>
          <w:tab/>
        </w:r>
      </w:del>
      <w:r w:rsidRPr="00751D94">
        <w:rPr>
          <w:rFonts w:ascii="Courier New" w:hAnsi="Courier New" w:cs="Courier New"/>
          <w:sz w:val="20"/>
          <w:szCs w:val="20"/>
          <w:rPrChange w:id="458" w:author="John Benito" w:date="2012-03-15T15:04:00Z">
            <w:rPr>
              <w:b/>
              <w:bCs/>
            </w:rPr>
          </w:rPrChange>
        </w:rPr>
        <w:t xml:space="preserve">// </w:t>
      </w:r>
      <w:r w:rsidRPr="00751D94">
        <w:rPr>
          <w:rFonts w:ascii="Courier New" w:hAnsi="Courier New" w:cs="Courier New"/>
          <w:i/>
          <w:sz w:val="20"/>
          <w:szCs w:val="20"/>
          <w:rPrChange w:id="459" w:author="John Benito" w:date="2012-03-15T15:06:00Z">
            <w:rPr>
              <w:b/>
              <w:bCs/>
            </w:rPr>
          </w:rPrChange>
        </w:rPr>
        <w:t>optional parameters associated</w:t>
      </w:r>
      <w:r w:rsidRPr="00751D94">
        <w:rPr>
          <w:rFonts w:ascii="Courier New" w:hAnsi="Courier New" w:cs="Courier New"/>
          <w:sz w:val="20"/>
          <w:szCs w:val="20"/>
          <w:rPrChange w:id="460" w:author="John Benito" w:date="2012-03-15T15:04:00Z">
            <w:rPr>
              <w:b/>
              <w:bCs/>
            </w:rPr>
          </w:rPrChange>
        </w:rPr>
        <w:t xml:space="preserve"> </w:t>
      </w:r>
    </w:p>
    <w:p w:rsidR="00000000" w:rsidRDefault="001845BA">
      <w:pPr>
        <w:pStyle w:val="Default"/>
        <w:ind w:left="3600" w:firstLine="720"/>
        <w:rPr>
          <w:del w:id="461" w:author="John Benito" w:date="2012-03-15T15:06:00Z"/>
          <w:rFonts w:ascii="Courier New" w:hAnsi="Courier New" w:cs="Courier New"/>
          <w:i/>
          <w:sz w:val="20"/>
          <w:szCs w:val="20"/>
          <w:rPrChange w:id="462" w:author="John Benito" w:date="2012-03-15T15:07:00Z">
            <w:rPr>
              <w:del w:id="463" w:author="John Benito" w:date="2012-03-15T15:06:00Z"/>
            </w:rPr>
          </w:rPrChange>
        </w:rPr>
        <w:pPrChange w:id="464" w:author="John Benito" w:date="2012-03-15T15:06:00Z">
          <w:pPr>
            <w:pStyle w:val="Default"/>
          </w:pPr>
        </w:pPrChange>
      </w:pPr>
      <w:ins w:id="465" w:author="John Benito" w:date="2012-03-15T15:06:00Z">
        <w:r>
          <w:rPr>
            <w:rFonts w:ascii="Courier New" w:hAnsi="Courier New" w:cs="Courier New"/>
            <w:sz w:val="20"/>
            <w:szCs w:val="20"/>
          </w:rPr>
          <w:t xml:space="preserve">// </w:t>
        </w:r>
      </w:ins>
      <w:r w:rsidR="00751D94" w:rsidRPr="00751D94">
        <w:rPr>
          <w:rFonts w:ascii="Courier New" w:hAnsi="Courier New" w:cs="Courier New"/>
          <w:i/>
          <w:sz w:val="20"/>
          <w:szCs w:val="20"/>
          <w:rPrChange w:id="466" w:author="John Benito" w:date="2012-03-15T15:07:00Z">
            <w:rPr>
              <w:b/>
              <w:bCs/>
            </w:rPr>
          </w:rPrChange>
        </w:rPr>
        <w:t>with the</w:t>
      </w:r>
      <w:ins w:id="467" w:author="John Benito" w:date="2012-03-15T15:06:00Z">
        <w:r w:rsidR="00751D94" w:rsidRPr="00751D94">
          <w:rPr>
            <w:rFonts w:ascii="Courier New" w:hAnsi="Courier New" w:cs="Courier New"/>
            <w:i/>
            <w:sz w:val="20"/>
            <w:szCs w:val="20"/>
            <w:rPrChange w:id="468" w:author="John Benito" w:date="2012-03-15T15:07:00Z">
              <w:rPr>
                <w:rFonts w:ascii="Courier New" w:hAnsi="Courier New" w:cs="Courier New"/>
                <w:b/>
                <w:bCs/>
                <w:sz w:val="20"/>
                <w:szCs w:val="20"/>
              </w:rPr>
            </w:rPrChange>
          </w:rPr>
          <w:t xml:space="preserve"> </w:t>
        </w:r>
      </w:ins>
    </w:p>
    <w:p w:rsidR="00000000" w:rsidRDefault="00751D94">
      <w:pPr>
        <w:pStyle w:val="Default"/>
        <w:ind w:left="3600" w:firstLine="720"/>
        <w:rPr>
          <w:rFonts w:ascii="Courier New" w:hAnsi="Courier New" w:cs="Courier New"/>
          <w:sz w:val="20"/>
          <w:szCs w:val="20"/>
          <w:rPrChange w:id="469" w:author="John Benito" w:date="2012-03-15T15:04:00Z">
            <w:rPr/>
          </w:rPrChange>
        </w:rPr>
        <w:pPrChange w:id="470" w:author="John Benito" w:date="2012-03-15T15:06:00Z">
          <w:pPr>
            <w:pStyle w:val="Default"/>
            <w:ind w:left="4320" w:firstLine="720"/>
          </w:pPr>
        </w:pPrChange>
      </w:pPr>
      <w:del w:id="471" w:author="John Benito" w:date="2012-03-15T15:06:00Z">
        <w:r w:rsidRPr="00751D94">
          <w:rPr>
            <w:rFonts w:ascii="Courier New" w:hAnsi="Courier New" w:cs="Courier New"/>
            <w:i/>
            <w:sz w:val="20"/>
            <w:szCs w:val="20"/>
            <w:rPrChange w:id="472" w:author="John Benito" w:date="2012-03-15T15:07:00Z">
              <w:rPr>
                <w:b/>
                <w:bCs/>
              </w:rPr>
            </w:rPrChange>
          </w:rPr>
          <w:delText xml:space="preserve">// </w:delText>
        </w:r>
      </w:del>
      <w:proofErr w:type="gramStart"/>
      <w:r w:rsidRPr="00751D94">
        <w:rPr>
          <w:rFonts w:ascii="Courier New" w:hAnsi="Courier New" w:cs="Courier New"/>
          <w:i/>
          <w:sz w:val="20"/>
          <w:szCs w:val="20"/>
          <w:rPrChange w:id="473" w:author="John Benito" w:date="2012-03-15T15:07:00Z">
            <w:rPr>
              <w:b/>
              <w:bCs/>
            </w:rPr>
          </w:rPrChange>
        </w:rPr>
        <w:t>algorithm</w:t>
      </w:r>
      <w:proofErr w:type="gramEnd"/>
    </w:p>
    <w:p w:rsidR="00170153" w:rsidRPr="001845BA" w:rsidRDefault="00751D94" w:rsidP="00170153">
      <w:pPr>
        <w:pStyle w:val="Default"/>
        <w:rPr>
          <w:rFonts w:ascii="Courier New" w:hAnsi="Courier New" w:cs="Courier New"/>
          <w:sz w:val="20"/>
          <w:szCs w:val="20"/>
          <w:rPrChange w:id="474" w:author="John Benito" w:date="2012-03-15T15:04:00Z">
            <w:rPr/>
          </w:rPrChange>
        </w:rPr>
      </w:pPr>
      <w:r w:rsidRPr="00751D94">
        <w:rPr>
          <w:rFonts w:ascii="Courier New" w:hAnsi="Courier New" w:cs="Courier New"/>
          <w:sz w:val="20"/>
          <w:szCs w:val="20"/>
          <w:rPrChange w:id="475" w:author="John Benito" w:date="2012-03-15T15:04:00Z">
            <w:rPr>
              <w:b/>
              <w:bCs/>
            </w:rPr>
          </w:rPrChange>
        </w:rPr>
        <w:t>}</w:t>
      </w:r>
    </w:p>
    <w:p w:rsidR="00170153" w:rsidRPr="001845BA" w:rsidRDefault="00170153" w:rsidP="00170153">
      <w:pPr>
        <w:pStyle w:val="Default"/>
        <w:rPr>
          <w:rFonts w:ascii="Courier New" w:hAnsi="Courier New" w:cs="Courier New"/>
          <w:sz w:val="20"/>
          <w:szCs w:val="20"/>
          <w:rPrChange w:id="476" w:author="John Benito" w:date="2012-03-15T15:04:00Z">
            <w:rPr/>
          </w:rPrChange>
        </w:rPr>
      </w:pPr>
    </w:p>
    <w:p w:rsidR="00170153" w:rsidRPr="001845BA" w:rsidRDefault="00751D94" w:rsidP="00170153">
      <w:pPr>
        <w:pStyle w:val="Default"/>
        <w:rPr>
          <w:rFonts w:ascii="Courier New" w:hAnsi="Courier New" w:cs="Courier New"/>
          <w:sz w:val="20"/>
          <w:szCs w:val="20"/>
          <w:rPrChange w:id="477" w:author="John Benito" w:date="2012-03-15T15:04:00Z">
            <w:rPr/>
          </w:rPrChange>
        </w:rPr>
      </w:pPr>
      <w:proofErr w:type="spellStart"/>
      <w:proofErr w:type="gramStart"/>
      <w:r w:rsidRPr="00751D94">
        <w:rPr>
          <w:rFonts w:ascii="Courier New" w:hAnsi="Courier New" w:cs="Courier New"/>
          <w:sz w:val="20"/>
          <w:szCs w:val="20"/>
          <w:rPrChange w:id="478" w:author="John Benito" w:date="2012-03-15T15:04:00Z">
            <w:rPr>
              <w:b/>
              <w:bCs/>
            </w:rPr>
          </w:rPrChange>
        </w:rPr>
        <w:t>struct</w:t>
      </w:r>
      <w:proofErr w:type="spellEnd"/>
      <w:proofErr w:type="gramEnd"/>
      <w:r w:rsidRPr="00751D94">
        <w:rPr>
          <w:rFonts w:ascii="Courier New" w:hAnsi="Courier New" w:cs="Courier New"/>
          <w:sz w:val="20"/>
          <w:szCs w:val="20"/>
          <w:rPrChange w:id="479" w:author="John Benito" w:date="2012-03-15T15:04:00Z">
            <w:rPr>
              <w:b/>
              <w:bCs/>
            </w:rPr>
          </w:rPrChange>
        </w:rPr>
        <w:t xml:space="preserve"> </w:t>
      </w:r>
      <w:proofErr w:type="spellStart"/>
      <w:r w:rsidRPr="00751D94">
        <w:rPr>
          <w:rFonts w:ascii="Courier New" w:hAnsi="Courier New" w:cs="Courier New"/>
          <w:sz w:val="20"/>
          <w:szCs w:val="20"/>
          <w:rPrChange w:id="480" w:author="John Benito" w:date="2012-03-15T15:04:00Z">
            <w:rPr>
              <w:b/>
              <w:bCs/>
            </w:rPr>
          </w:rPrChange>
        </w:rPr>
        <w:t>certStruct</w:t>
      </w:r>
      <w:proofErr w:type="spellEnd"/>
      <w:r w:rsidRPr="00751D94">
        <w:rPr>
          <w:rFonts w:ascii="Courier New" w:hAnsi="Courier New" w:cs="Courier New"/>
          <w:sz w:val="20"/>
          <w:szCs w:val="20"/>
          <w:rPrChange w:id="481" w:author="John Benito" w:date="2012-03-15T15:04:00Z">
            <w:rPr>
              <w:b/>
              <w:bCs/>
            </w:rPr>
          </w:rPrChange>
        </w:rPr>
        <w:t xml:space="preserve"> {</w:t>
      </w:r>
      <w:r w:rsidRPr="00751D94">
        <w:rPr>
          <w:rFonts w:ascii="Courier New" w:hAnsi="Courier New" w:cs="Courier New"/>
          <w:sz w:val="20"/>
          <w:szCs w:val="20"/>
          <w:rPrChange w:id="482" w:author="John Benito" w:date="2012-03-15T15:04:00Z">
            <w:rPr>
              <w:b/>
              <w:bCs/>
            </w:rPr>
          </w:rPrChange>
        </w:rPr>
        <w:tab/>
      </w:r>
      <w:r w:rsidRPr="00751D94">
        <w:rPr>
          <w:rFonts w:ascii="Courier New" w:hAnsi="Courier New" w:cs="Courier New"/>
          <w:sz w:val="20"/>
          <w:szCs w:val="20"/>
          <w:rPrChange w:id="483" w:author="John Benito" w:date="2012-03-15T15:04:00Z">
            <w:rPr>
              <w:b/>
              <w:bCs/>
            </w:rPr>
          </w:rPrChange>
        </w:rPr>
        <w:tab/>
      </w:r>
      <w:r w:rsidRPr="00751D94">
        <w:rPr>
          <w:rFonts w:ascii="Courier New" w:hAnsi="Courier New" w:cs="Courier New"/>
          <w:sz w:val="20"/>
          <w:szCs w:val="20"/>
          <w:rPrChange w:id="484" w:author="John Benito" w:date="2012-03-15T15:04:00Z">
            <w:rPr>
              <w:b/>
              <w:bCs/>
            </w:rPr>
          </w:rPrChange>
        </w:rPr>
        <w:tab/>
      </w:r>
      <w:r w:rsidRPr="00751D94">
        <w:rPr>
          <w:rFonts w:ascii="Courier New" w:hAnsi="Courier New" w:cs="Courier New"/>
          <w:sz w:val="20"/>
          <w:szCs w:val="20"/>
          <w:rPrChange w:id="485" w:author="John Benito" w:date="2012-03-15T15:04:00Z">
            <w:rPr>
              <w:b/>
              <w:bCs/>
            </w:rPr>
          </w:rPrChange>
        </w:rPr>
        <w:tab/>
      </w:r>
      <w:del w:id="486" w:author="John Benito" w:date="2012-03-15T15:07:00Z">
        <w:r w:rsidRPr="00751D94">
          <w:rPr>
            <w:rFonts w:ascii="Courier New" w:hAnsi="Courier New" w:cs="Courier New"/>
            <w:sz w:val="20"/>
            <w:szCs w:val="20"/>
            <w:rPrChange w:id="487" w:author="John Benito" w:date="2012-03-15T15:04:00Z">
              <w:rPr>
                <w:b/>
                <w:bCs/>
              </w:rPr>
            </w:rPrChange>
          </w:rPr>
          <w:tab/>
        </w:r>
      </w:del>
      <w:r w:rsidRPr="00751D94">
        <w:rPr>
          <w:rFonts w:ascii="Courier New" w:hAnsi="Courier New" w:cs="Courier New"/>
          <w:sz w:val="20"/>
          <w:szCs w:val="20"/>
          <w:rPrChange w:id="488" w:author="John Benito" w:date="2012-03-15T15:04:00Z">
            <w:rPr>
              <w:b/>
              <w:bCs/>
            </w:rPr>
          </w:rPrChange>
        </w:rPr>
        <w:t xml:space="preserve">// </w:t>
      </w:r>
      <w:r w:rsidRPr="00751D94">
        <w:rPr>
          <w:rFonts w:ascii="Courier New" w:hAnsi="Courier New" w:cs="Courier New"/>
          <w:i/>
          <w:sz w:val="20"/>
          <w:szCs w:val="20"/>
          <w:rPrChange w:id="489" w:author="John Benito" w:date="2012-03-15T15:10:00Z">
            <w:rPr>
              <w:b/>
              <w:bCs/>
            </w:rPr>
          </w:rPrChange>
        </w:rPr>
        <w:t>structure for an X.509</w:t>
      </w:r>
      <w:r w:rsidRPr="00751D94">
        <w:rPr>
          <w:rFonts w:ascii="Courier New" w:hAnsi="Courier New" w:cs="Courier New"/>
          <w:sz w:val="20"/>
          <w:szCs w:val="20"/>
          <w:rPrChange w:id="490" w:author="John Benito" w:date="2012-03-15T15:04:00Z">
            <w:rPr>
              <w:b/>
              <w:bCs/>
            </w:rPr>
          </w:rPrChange>
        </w:rPr>
        <w:t xml:space="preserve"> certificate</w:t>
      </w:r>
    </w:p>
    <w:p w:rsidR="00170153" w:rsidRPr="001845BA" w:rsidRDefault="00751D94" w:rsidP="00170153">
      <w:pPr>
        <w:spacing w:after="0" w:line="240" w:lineRule="auto"/>
        <w:ind w:left="720"/>
        <w:rPr>
          <w:rFonts w:ascii="Courier New" w:eastAsia="Times New Roman" w:hAnsi="Courier New" w:cs="Courier New"/>
          <w:sz w:val="20"/>
          <w:szCs w:val="20"/>
          <w:rPrChange w:id="491" w:author="John Benito" w:date="2012-03-15T15:04:00Z">
            <w:rPr>
              <w:rFonts w:eastAsia="Times New Roman"/>
              <w:sz w:val="24"/>
              <w:szCs w:val="24"/>
            </w:rPr>
          </w:rPrChange>
        </w:rPr>
      </w:pPr>
      <w:proofErr w:type="gramStart"/>
      <w:r w:rsidRPr="00751D94">
        <w:rPr>
          <w:rFonts w:ascii="Courier New" w:eastAsia="Times New Roman" w:hAnsi="Courier New" w:cs="Courier New"/>
          <w:sz w:val="20"/>
          <w:szCs w:val="20"/>
          <w:rPrChange w:id="492" w:author="John Benito" w:date="2012-03-15T15:04:00Z">
            <w:rPr>
              <w:rFonts w:eastAsia="Times New Roman" w:cs="Calibri"/>
              <w:b/>
              <w:bCs/>
              <w:color w:val="000000"/>
              <w:sz w:val="24"/>
              <w:szCs w:val="24"/>
            </w:rPr>
          </w:rPrChange>
        </w:rPr>
        <w:t>unsigned</w:t>
      </w:r>
      <w:proofErr w:type="gramEnd"/>
      <w:r w:rsidRPr="00751D94">
        <w:rPr>
          <w:rFonts w:ascii="Courier New" w:eastAsia="Times New Roman" w:hAnsi="Courier New" w:cs="Courier New"/>
          <w:sz w:val="20"/>
          <w:szCs w:val="20"/>
          <w:rPrChange w:id="493" w:author="John Benito" w:date="2012-03-15T15:04:00Z">
            <w:rPr>
              <w:rFonts w:eastAsia="Times New Roman" w:cs="Calibri"/>
              <w:b/>
              <w:bCs/>
              <w:color w:val="000000"/>
              <w:sz w:val="24"/>
              <w:szCs w:val="24"/>
            </w:rPr>
          </w:rPrChange>
        </w:rPr>
        <w:t xml:space="preserve"> short version;</w:t>
      </w:r>
      <w:r w:rsidRPr="00751D94">
        <w:rPr>
          <w:rFonts w:ascii="Courier New" w:eastAsia="Times New Roman" w:hAnsi="Courier New" w:cs="Courier New"/>
          <w:sz w:val="20"/>
          <w:szCs w:val="20"/>
          <w:rPrChange w:id="494" w:author="John Benito" w:date="2012-03-15T15:04:00Z">
            <w:rPr>
              <w:rFonts w:eastAsia="Times New Roman" w:cs="Calibri"/>
              <w:b/>
              <w:bCs/>
              <w:color w:val="000000"/>
              <w:sz w:val="24"/>
              <w:szCs w:val="24"/>
            </w:rPr>
          </w:rPrChange>
        </w:rPr>
        <w:tab/>
      </w:r>
      <w:r w:rsidRPr="00751D94">
        <w:rPr>
          <w:rFonts w:ascii="Courier New" w:eastAsia="Times New Roman" w:hAnsi="Courier New" w:cs="Courier New"/>
          <w:sz w:val="20"/>
          <w:szCs w:val="20"/>
          <w:rPrChange w:id="495" w:author="John Benito" w:date="2012-03-15T15:04:00Z">
            <w:rPr>
              <w:rFonts w:eastAsia="Times New Roman" w:cs="Calibri"/>
              <w:b/>
              <w:bCs/>
              <w:color w:val="000000"/>
              <w:sz w:val="24"/>
              <w:szCs w:val="24"/>
            </w:rPr>
          </w:rPrChange>
        </w:rPr>
        <w:tab/>
      </w:r>
      <w:r w:rsidRPr="00751D94">
        <w:rPr>
          <w:rFonts w:ascii="Courier New" w:eastAsia="Times New Roman" w:hAnsi="Courier New" w:cs="Courier New"/>
          <w:sz w:val="20"/>
          <w:szCs w:val="20"/>
          <w:rPrChange w:id="496" w:author="John Benito" w:date="2012-03-15T15:04:00Z">
            <w:rPr>
              <w:rFonts w:eastAsia="Times New Roman" w:cs="Calibri"/>
              <w:b/>
              <w:bCs/>
              <w:color w:val="000000"/>
              <w:sz w:val="24"/>
              <w:szCs w:val="24"/>
            </w:rPr>
          </w:rPrChange>
        </w:rPr>
        <w:tab/>
        <w:t xml:space="preserve">// </w:t>
      </w:r>
      <w:r w:rsidRPr="00751D94">
        <w:rPr>
          <w:rFonts w:ascii="Courier New" w:eastAsia="Times New Roman" w:hAnsi="Courier New" w:cs="Courier New"/>
          <w:i/>
          <w:sz w:val="20"/>
          <w:szCs w:val="20"/>
          <w:rPrChange w:id="497" w:author="John Benito" w:date="2012-03-15T15:10:00Z">
            <w:rPr>
              <w:rFonts w:eastAsia="Times New Roman" w:cs="Calibri"/>
              <w:b/>
              <w:bCs/>
              <w:color w:val="000000"/>
              <w:sz w:val="24"/>
              <w:szCs w:val="24"/>
            </w:rPr>
          </w:rPrChange>
        </w:rPr>
        <w:t>certificate format version</w:t>
      </w:r>
    </w:p>
    <w:p w:rsidR="00000000" w:rsidRDefault="00751D94">
      <w:pPr>
        <w:spacing w:after="0" w:line="240" w:lineRule="auto"/>
        <w:ind w:left="5040" w:hanging="4320"/>
        <w:rPr>
          <w:ins w:id="498" w:author="John Benito" w:date="2012-03-15T15:09:00Z"/>
          <w:rFonts w:ascii="Courier New" w:eastAsia="Times New Roman" w:hAnsi="Courier New" w:cs="Courier New"/>
          <w:sz w:val="20"/>
          <w:szCs w:val="20"/>
        </w:rPr>
        <w:pPrChange w:id="499" w:author="John Benito" w:date="2012-03-15T15:09:00Z">
          <w:pPr>
            <w:spacing w:after="0" w:line="240" w:lineRule="auto"/>
            <w:ind w:left="720"/>
          </w:pPr>
        </w:pPrChange>
      </w:pPr>
      <w:proofErr w:type="gramStart"/>
      <w:r w:rsidRPr="00751D94">
        <w:rPr>
          <w:rFonts w:ascii="Courier New" w:eastAsia="Times New Roman" w:hAnsi="Courier New" w:cs="Courier New"/>
          <w:sz w:val="20"/>
          <w:szCs w:val="20"/>
          <w:rPrChange w:id="500" w:author="John Benito" w:date="2012-03-15T15:04:00Z">
            <w:rPr>
              <w:rFonts w:eastAsia="Times New Roman"/>
              <w:b/>
              <w:bCs/>
              <w:sz w:val="24"/>
              <w:szCs w:val="24"/>
            </w:rPr>
          </w:rPrChange>
        </w:rPr>
        <w:t>unsigned</w:t>
      </w:r>
      <w:proofErr w:type="gramEnd"/>
      <w:r w:rsidRPr="00751D94">
        <w:rPr>
          <w:rFonts w:ascii="Courier New" w:eastAsia="Times New Roman" w:hAnsi="Courier New" w:cs="Courier New"/>
          <w:sz w:val="20"/>
          <w:szCs w:val="20"/>
          <w:rPrChange w:id="501" w:author="John Benito" w:date="2012-03-15T15:04:00Z">
            <w:rPr>
              <w:rFonts w:eastAsia="Times New Roman"/>
              <w:b/>
              <w:bCs/>
              <w:sz w:val="24"/>
              <w:szCs w:val="24"/>
            </w:rPr>
          </w:rPrChange>
        </w:rPr>
        <w:t xml:space="preserve"> long </w:t>
      </w:r>
      <w:proofErr w:type="spellStart"/>
      <w:r w:rsidRPr="00751D94">
        <w:rPr>
          <w:rFonts w:ascii="Courier New" w:eastAsia="Times New Roman" w:hAnsi="Courier New" w:cs="Courier New"/>
          <w:sz w:val="20"/>
          <w:szCs w:val="20"/>
          <w:rPrChange w:id="502" w:author="John Benito" w:date="2012-03-15T15:04:00Z">
            <w:rPr>
              <w:rFonts w:eastAsia="Times New Roman"/>
              <w:b/>
              <w:bCs/>
              <w:sz w:val="24"/>
              <w:szCs w:val="24"/>
            </w:rPr>
          </w:rPrChange>
        </w:rPr>
        <w:t>serialNumber</w:t>
      </w:r>
      <w:proofErr w:type="spellEnd"/>
      <w:r w:rsidRPr="00751D94">
        <w:rPr>
          <w:rFonts w:ascii="Courier New" w:eastAsia="Times New Roman" w:hAnsi="Courier New" w:cs="Courier New"/>
          <w:sz w:val="20"/>
          <w:szCs w:val="20"/>
          <w:rPrChange w:id="503" w:author="John Benito" w:date="2012-03-15T15:04:00Z">
            <w:rPr>
              <w:rFonts w:eastAsia="Times New Roman"/>
              <w:b/>
              <w:bCs/>
              <w:sz w:val="24"/>
              <w:szCs w:val="24"/>
            </w:rPr>
          </w:rPrChange>
        </w:rPr>
        <w:t>;</w:t>
      </w:r>
      <w:r w:rsidRPr="00751D94">
        <w:rPr>
          <w:rFonts w:ascii="Courier New" w:eastAsia="Times New Roman" w:hAnsi="Courier New" w:cs="Courier New"/>
          <w:sz w:val="20"/>
          <w:szCs w:val="20"/>
          <w:rPrChange w:id="504" w:author="John Benito" w:date="2012-03-15T15:04:00Z">
            <w:rPr>
              <w:rFonts w:eastAsia="Times New Roman"/>
              <w:b/>
              <w:bCs/>
              <w:sz w:val="24"/>
              <w:szCs w:val="24"/>
            </w:rPr>
          </w:rPrChange>
        </w:rPr>
        <w:tab/>
      </w:r>
      <w:del w:id="505" w:author="John Benito" w:date="2012-03-15T15:09:00Z">
        <w:r w:rsidRPr="00751D94">
          <w:rPr>
            <w:rFonts w:ascii="Courier New" w:eastAsia="Times New Roman" w:hAnsi="Courier New" w:cs="Courier New"/>
            <w:sz w:val="20"/>
            <w:szCs w:val="20"/>
            <w:rPrChange w:id="506" w:author="John Benito" w:date="2012-03-15T15:04:00Z">
              <w:rPr>
                <w:rFonts w:eastAsia="Times New Roman"/>
                <w:b/>
                <w:bCs/>
                <w:sz w:val="24"/>
                <w:szCs w:val="24"/>
              </w:rPr>
            </w:rPrChange>
          </w:rPr>
          <w:tab/>
        </w:r>
      </w:del>
      <w:del w:id="507" w:author="John Benito" w:date="2012-03-15T15:07:00Z">
        <w:r w:rsidRPr="00751D94">
          <w:rPr>
            <w:rFonts w:ascii="Courier New" w:eastAsia="Times New Roman" w:hAnsi="Courier New" w:cs="Courier New"/>
            <w:sz w:val="20"/>
            <w:szCs w:val="20"/>
            <w:rPrChange w:id="508" w:author="John Benito" w:date="2012-03-15T15:04:00Z">
              <w:rPr>
                <w:rFonts w:eastAsia="Times New Roman"/>
                <w:b/>
                <w:bCs/>
                <w:sz w:val="24"/>
                <w:szCs w:val="24"/>
              </w:rPr>
            </w:rPrChange>
          </w:rPr>
          <w:tab/>
        </w:r>
      </w:del>
      <w:r w:rsidRPr="00751D94">
        <w:rPr>
          <w:rFonts w:ascii="Courier New" w:eastAsia="Times New Roman" w:hAnsi="Courier New" w:cs="Courier New"/>
          <w:sz w:val="20"/>
          <w:szCs w:val="20"/>
          <w:rPrChange w:id="509" w:author="John Benito" w:date="2012-03-15T15:04:00Z">
            <w:rPr>
              <w:rFonts w:eastAsia="Times New Roman"/>
              <w:b/>
              <w:bCs/>
              <w:sz w:val="24"/>
              <w:szCs w:val="24"/>
            </w:rPr>
          </w:rPrChange>
        </w:rPr>
        <w:t xml:space="preserve">// </w:t>
      </w:r>
      <w:r w:rsidRPr="00751D94">
        <w:rPr>
          <w:rFonts w:ascii="Courier New" w:eastAsia="Times New Roman" w:hAnsi="Courier New" w:cs="Courier New"/>
          <w:i/>
          <w:sz w:val="20"/>
          <w:szCs w:val="20"/>
          <w:rPrChange w:id="510" w:author="John Benito" w:date="2012-03-15T15:10:00Z">
            <w:rPr>
              <w:rFonts w:eastAsia="Times New Roman"/>
              <w:b/>
              <w:bCs/>
              <w:sz w:val="24"/>
              <w:szCs w:val="24"/>
            </w:rPr>
          </w:rPrChange>
        </w:rPr>
        <w:t>unique identifier generated by</w:t>
      </w:r>
    </w:p>
    <w:p w:rsidR="00000000" w:rsidRDefault="001845BA">
      <w:pPr>
        <w:spacing w:after="0" w:line="240" w:lineRule="auto"/>
        <w:ind w:left="5040"/>
        <w:rPr>
          <w:del w:id="511" w:author="John Benito" w:date="2012-03-15T15:10:00Z"/>
          <w:rFonts w:ascii="Courier New" w:eastAsia="Times New Roman" w:hAnsi="Courier New" w:cs="Courier New"/>
          <w:i/>
          <w:sz w:val="20"/>
          <w:szCs w:val="20"/>
          <w:rPrChange w:id="512" w:author="John Benito" w:date="2012-03-15T15:10:00Z">
            <w:rPr>
              <w:del w:id="513" w:author="John Benito" w:date="2012-03-15T15:10:00Z"/>
              <w:rFonts w:eastAsia="Times New Roman"/>
              <w:sz w:val="24"/>
              <w:szCs w:val="24"/>
            </w:rPr>
          </w:rPrChange>
        </w:rPr>
        <w:pPrChange w:id="514" w:author="John Benito" w:date="2012-03-15T15:09:00Z">
          <w:pPr>
            <w:spacing w:after="0" w:line="240" w:lineRule="auto"/>
            <w:ind w:left="720"/>
          </w:pPr>
        </w:pPrChange>
      </w:pPr>
      <w:ins w:id="515" w:author="John Benito" w:date="2012-03-15T15:09:00Z">
        <w:r>
          <w:rPr>
            <w:rFonts w:ascii="Courier New" w:eastAsia="Times New Roman" w:hAnsi="Courier New" w:cs="Courier New"/>
            <w:sz w:val="20"/>
            <w:szCs w:val="20"/>
          </w:rPr>
          <w:t>//</w:t>
        </w:r>
      </w:ins>
      <w:r w:rsidR="00751D94" w:rsidRPr="00751D94">
        <w:rPr>
          <w:rFonts w:ascii="Courier New" w:eastAsia="Times New Roman" w:hAnsi="Courier New" w:cs="Courier New"/>
          <w:sz w:val="20"/>
          <w:szCs w:val="20"/>
          <w:rPrChange w:id="516" w:author="John Benito" w:date="2012-03-15T15:04:00Z">
            <w:rPr>
              <w:rFonts w:eastAsia="Times New Roman"/>
              <w:b/>
              <w:bCs/>
              <w:sz w:val="24"/>
              <w:szCs w:val="24"/>
            </w:rPr>
          </w:rPrChange>
        </w:rPr>
        <w:t xml:space="preserve"> </w:t>
      </w:r>
      <w:r w:rsidR="00751D94" w:rsidRPr="00751D94">
        <w:rPr>
          <w:rFonts w:ascii="Courier New" w:eastAsia="Times New Roman" w:hAnsi="Courier New" w:cs="Courier New"/>
          <w:i/>
          <w:sz w:val="20"/>
          <w:szCs w:val="20"/>
          <w:rPrChange w:id="517" w:author="John Benito" w:date="2012-03-15T15:10:00Z">
            <w:rPr>
              <w:rFonts w:eastAsia="Times New Roman"/>
              <w:b/>
              <w:bCs/>
              <w:sz w:val="24"/>
              <w:szCs w:val="24"/>
            </w:rPr>
          </w:rPrChange>
        </w:rPr>
        <w:t xml:space="preserve">the </w:t>
      </w:r>
    </w:p>
    <w:p w:rsidR="00000000" w:rsidRDefault="00751D94">
      <w:pPr>
        <w:spacing w:after="0" w:line="240" w:lineRule="auto"/>
        <w:ind w:left="5040"/>
        <w:rPr>
          <w:rFonts w:ascii="Courier New" w:eastAsia="Times New Roman" w:hAnsi="Courier New" w:cs="Courier New"/>
          <w:i/>
          <w:sz w:val="20"/>
          <w:szCs w:val="20"/>
          <w:rPrChange w:id="518" w:author="John Benito" w:date="2012-03-15T15:10:00Z">
            <w:rPr>
              <w:rFonts w:eastAsia="Times New Roman"/>
              <w:sz w:val="24"/>
              <w:szCs w:val="24"/>
            </w:rPr>
          </w:rPrChange>
        </w:rPr>
        <w:pPrChange w:id="519" w:author="John Benito" w:date="2012-03-15T15:10:00Z">
          <w:pPr>
            <w:spacing w:after="0" w:line="240" w:lineRule="auto"/>
            <w:ind w:left="720"/>
          </w:pPr>
        </w:pPrChange>
      </w:pPr>
      <w:del w:id="520" w:author="John Benito" w:date="2012-03-15T15:10:00Z">
        <w:r w:rsidRPr="00751D94">
          <w:rPr>
            <w:rFonts w:ascii="Courier New" w:eastAsia="Times New Roman" w:hAnsi="Courier New" w:cs="Courier New"/>
            <w:i/>
            <w:sz w:val="20"/>
            <w:szCs w:val="20"/>
            <w:rPrChange w:id="521" w:author="John Benito" w:date="2012-03-15T15:10:00Z">
              <w:rPr>
                <w:rFonts w:eastAsia="Times New Roman"/>
                <w:b/>
                <w:bCs/>
                <w:sz w:val="24"/>
                <w:szCs w:val="24"/>
              </w:rPr>
            </w:rPrChange>
          </w:rPr>
          <w:tab/>
        </w:r>
        <w:r w:rsidRPr="00751D94">
          <w:rPr>
            <w:rFonts w:ascii="Courier New" w:eastAsia="Times New Roman" w:hAnsi="Courier New" w:cs="Courier New"/>
            <w:i/>
            <w:sz w:val="20"/>
            <w:szCs w:val="20"/>
            <w:rPrChange w:id="522" w:author="John Benito" w:date="2012-03-15T15:10:00Z">
              <w:rPr>
                <w:rFonts w:eastAsia="Times New Roman"/>
                <w:b/>
                <w:bCs/>
                <w:sz w:val="24"/>
                <w:szCs w:val="24"/>
              </w:rPr>
            </w:rPrChange>
          </w:rPr>
          <w:tab/>
        </w:r>
        <w:r w:rsidRPr="00751D94">
          <w:rPr>
            <w:rFonts w:ascii="Courier New" w:eastAsia="Times New Roman" w:hAnsi="Courier New" w:cs="Courier New"/>
            <w:i/>
            <w:sz w:val="20"/>
            <w:szCs w:val="20"/>
            <w:rPrChange w:id="523" w:author="John Benito" w:date="2012-03-15T15:10:00Z">
              <w:rPr>
                <w:rFonts w:eastAsia="Times New Roman"/>
                <w:b/>
                <w:bCs/>
                <w:sz w:val="24"/>
                <w:szCs w:val="24"/>
              </w:rPr>
            </w:rPrChange>
          </w:rPr>
          <w:tab/>
        </w:r>
        <w:r w:rsidRPr="00751D94">
          <w:rPr>
            <w:rFonts w:ascii="Courier New" w:eastAsia="Times New Roman" w:hAnsi="Courier New" w:cs="Courier New"/>
            <w:i/>
            <w:sz w:val="20"/>
            <w:szCs w:val="20"/>
            <w:rPrChange w:id="524" w:author="John Benito" w:date="2012-03-15T15:10:00Z">
              <w:rPr>
                <w:rFonts w:eastAsia="Times New Roman"/>
                <w:b/>
                <w:bCs/>
                <w:sz w:val="24"/>
                <w:szCs w:val="24"/>
              </w:rPr>
            </w:rPrChange>
          </w:rPr>
          <w:tab/>
        </w:r>
        <w:r w:rsidRPr="00751D94">
          <w:rPr>
            <w:rFonts w:ascii="Courier New" w:eastAsia="Times New Roman" w:hAnsi="Courier New" w:cs="Courier New"/>
            <w:i/>
            <w:sz w:val="20"/>
            <w:szCs w:val="20"/>
            <w:rPrChange w:id="525" w:author="John Benito" w:date="2012-03-15T15:10:00Z">
              <w:rPr>
                <w:rFonts w:eastAsia="Times New Roman"/>
                <w:b/>
                <w:bCs/>
                <w:sz w:val="24"/>
                <w:szCs w:val="24"/>
              </w:rPr>
            </w:rPrChange>
          </w:rPr>
          <w:tab/>
        </w:r>
        <w:r w:rsidRPr="00751D94">
          <w:rPr>
            <w:rFonts w:ascii="Courier New" w:eastAsia="Times New Roman" w:hAnsi="Courier New" w:cs="Courier New"/>
            <w:i/>
            <w:sz w:val="20"/>
            <w:szCs w:val="20"/>
            <w:rPrChange w:id="526" w:author="John Benito" w:date="2012-03-15T15:10:00Z">
              <w:rPr>
                <w:rFonts w:eastAsia="Times New Roman"/>
                <w:b/>
                <w:bCs/>
                <w:sz w:val="24"/>
                <w:szCs w:val="24"/>
              </w:rPr>
            </w:rPrChange>
          </w:rPr>
          <w:tab/>
          <w:delText xml:space="preserve">// </w:delText>
        </w:r>
      </w:del>
      <w:proofErr w:type="gramStart"/>
      <w:r w:rsidRPr="00751D94">
        <w:rPr>
          <w:rFonts w:ascii="Courier New" w:eastAsia="Times New Roman" w:hAnsi="Courier New" w:cs="Courier New"/>
          <w:i/>
          <w:sz w:val="20"/>
          <w:szCs w:val="20"/>
          <w:rPrChange w:id="527" w:author="John Benito" w:date="2012-03-15T15:10:00Z">
            <w:rPr>
              <w:rFonts w:eastAsia="Times New Roman"/>
              <w:b/>
              <w:bCs/>
              <w:sz w:val="24"/>
              <w:szCs w:val="24"/>
            </w:rPr>
          </w:rPrChange>
        </w:rPr>
        <w:t>certificate</w:t>
      </w:r>
      <w:proofErr w:type="gramEnd"/>
      <w:r w:rsidRPr="00751D94">
        <w:rPr>
          <w:rFonts w:ascii="Courier New" w:eastAsia="Times New Roman" w:hAnsi="Courier New" w:cs="Courier New"/>
          <w:i/>
          <w:sz w:val="20"/>
          <w:szCs w:val="20"/>
          <w:rPrChange w:id="528" w:author="John Benito" w:date="2012-03-15T15:10:00Z">
            <w:rPr>
              <w:rFonts w:eastAsia="Times New Roman"/>
              <w:b/>
              <w:bCs/>
              <w:sz w:val="24"/>
              <w:szCs w:val="24"/>
            </w:rPr>
          </w:rPrChange>
        </w:rPr>
        <w:t xml:space="preserve"> issuer</w:t>
      </w:r>
    </w:p>
    <w:p w:rsidR="001845BA" w:rsidRDefault="00751D94" w:rsidP="00170153">
      <w:pPr>
        <w:spacing w:after="0" w:line="240" w:lineRule="auto"/>
        <w:ind w:left="720"/>
        <w:rPr>
          <w:ins w:id="529" w:author="John Benito" w:date="2012-03-15T15:10:00Z"/>
          <w:rFonts w:ascii="Courier New" w:eastAsia="Times New Roman" w:hAnsi="Courier New" w:cs="Courier New"/>
          <w:sz w:val="20"/>
          <w:szCs w:val="20"/>
        </w:rPr>
      </w:pPr>
      <w:proofErr w:type="gramStart"/>
      <w:r w:rsidRPr="00751D94">
        <w:rPr>
          <w:rFonts w:ascii="Courier New" w:eastAsia="Times New Roman" w:hAnsi="Courier New" w:cs="Courier New"/>
          <w:sz w:val="20"/>
          <w:szCs w:val="20"/>
          <w:rPrChange w:id="530" w:author="John Benito" w:date="2012-03-15T15:04:00Z">
            <w:rPr>
              <w:rFonts w:eastAsia="Times New Roman"/>
              <w:b/>
              <w:bCs/>
              <w:sz w:val="24"/>
              <w:szCs w:val="24"/>
            </w:rPr>
          </w:rPrChange>
        </w:rPr>
        <w:t>algorithmIdentifierStruct</w:t>
      </w:r>
      <w:proofErr w:type="gramEnd"/>
      <w:r w:rsidRPr="00751D94">
        <w:rPr>
          <w:rFonts w:ascii="Courier New" w:eastAsia="Times New Roman" w:hAnsi="Courier New" w:cs="Courier New"/>
          <w:sz w:val="20"/>
          <w:szCs w:val="20"/>
          <w:rPrChange w:id="531" w:author="John Benito" w:date="2012-03-15T15:04:00Z">
            <w:rPr>
              <w:rFonts w:eastAsia="Times New Roman"/>
              <w:b/>
              <w:bCs/>
              <w:sz w:val="24"/>
              <w:szCs w:val="24"/>
            </w:rPr>
          </w:rPrChange>
        </w:rPr>
        <w:t xml:space="preserve"> algorithmID;</w:t>
      </w:r>
      <w:r w:rsidRPr="00751D94">
        <w:rPr>
          <w:rFonts w:ascii="Courier New" w:eastAsia="Times New Roman" w:hAnsi="Courier New" w:cs="Courier New"/>
          <w:sz w:val="20"/>
          <w:szCs w:val="20"/>
          <w:rPrChange w:id="532" w:author="John Benito" w:date="2012-03-15T15:04:00Z">
            <w:rPr>
              <w:rFonts w:eastAsia="Times New Roman"/>
              <w:b/>
              <w:bCs/>
              <w:sz w:val="24"/>
              <w:szCs w:val="24"/>
            </w:rPr>
          </w:rPrChange>
        </w:rPr>
        <w:tab/>
        <w:t xml:space="preserve">// </w:t>
      </w:r>
      <w:r w:rsidRPr="00751D94">
        <w:rPr>
          <w:rFonts w:ascii="Courier New" w:eastAsia="Times New Roman" w:hAnsi="Courier New" w:cs="Courier New"/>
          <w:i/>
          <w:sz w:val="20"/>
          <w:szCs w:val="20"/>
          <w:rPrChange w:id="533" w:author="John Benito" w:date="2012-03-15T15:11:00Z">
            <w:rPr>
              <w:rFonts w:eastAsia="Times New Roman"/>
              <w:b/>
              <w:bCs/>
              <w:sz w:val="24"/>
              <w:szCs w:val="24"/>
            </w:rPr>
          </w:rPrChange>
        </w:rPr>
        <w:t>the algorithm used by the</w:t>
      </w:r>
    </w:p>
    <w:p w:rsidR="00000000" w:rsidRDefault="001845BA">
      <w:pPr>
        <w:spacing w:after="0" w:line="240" w:lineRule="auto"/>
        <w:ind w:left="5040" w:firstLine="720"/>
        <w:rPr>
          <w:rFonts w:ascii="Courier New" w:eastAsia="Times New Roman" w:hAnsi="Courier New" w:cs="Courier New"/>
          <w:sz w:val="20"/>
          <w:szCs w:val="20"/>
          <w:rPrChange w:id="534" w:author="John Benito" w:date="2012-03-15T15:04:00Z">
            <w:rPr>
              <w:rFonts w:eastAsia="Times New Roman"/>
              <w:sz w:val="24"/>
              <w:szCs w:val="24"/>
            </w:rPr>
          </w:rPrChange>
        </w:rPr>
        <w:pPrChange w:id="535" w:author="John Benito" w:date="2012-03-15T15:10:00Z">
          <w:pPr>
            <w:spacing w:after="0" w:line="240" w:lineRule="auto"/>
            <w:ind w:left="720"/>
          </w:pPr>
        </w:pPrChange>
      </w:pPr>
      <w:ins w:id="536" w:author="John Benito" w:date="2012-03-15T15:10:00Z">
        <w:r>
          <w:rPr>
            <w:rFonts w:ascii="Courier New" w:eastAsia="Times New Roman" w:hAnsi="Courier New" w:cs="Courier New"/>
            <w:sz w:val="20"/>
            <w:szCs w:val="20"/>
          </w:rPr>
          <w:t>//</w:t>
        </w:r>
      </w:ins>
      <w:r w:rsidR="00751D94" w:rsidRPr="00751D94">
        <w:rPr>
          <w:rFonts w:ascii="Courier New" w:eastAsia="Times New Roman" w:hAnsi="Courier New" w:cs="Courier New"/>
          <w:sz w:val="20"/>
          <w:szCs w:val="20"/>
          <w:rPrChange w:id="537" w:author="John Benito" w:date="2012-03-15T15:04:00Z">
            <w:rPr>
              <w:rFonts w:eastAsia="Times New Roman"/>
              <w:b/>
              <w:bCs/>
              <w:sz w:val="24"/>
              <w:szCs w:val="24"/>
            </w:rPr>
          </w:rPrChange>
        </w:rPr>
        <w:t xml:space="preserve"> </w:t>
      </w:r>
      <w:r w:rsidR="00751D94" w:rsidRPr="00751D94">
        <w:rPr>
          <w:rFonts w:ascii="Courier New" w:eastAsia="Times New Roman" w:hAnsi="Courier New" w:cs="Courier New"/>
          <w:i/>
          <w:sz w:val="20"/>
          <w:szCs w:val="20"/>
          <w:rPrChange w:id="538" w:author="John Benito" w:date="2012-03-15T15:11:00Z">
            <w:rPr>
              <w:rFonts w:eastAsia="Times New Roman"/>
              <w:b/>
              <w:bCs/>
              <w:sz w:val="24"/>
              <w:szCs w:val="24"/>
            </w:rPr>
          </w:rPrChange>
        </w:rPr>
        <w:t>issuer to sign</w:t>
      </w:r>
    </w:p>
    <w:p w:rsidR="00000000" w:rsidRDefault="00751D94">
      <w:pPr>
        <w:spacing w:after="0" w:line="240" w:lineRule="auto"/>
        <w:ind w:left="5040" w:firstLine="720"/>
        <w:rPr>
          <w:rFonts w:ascii="Courier New" w:eastAsia="Times New Roman" w:hAnsi="Courier New" w:cs="Courier New"/>
          <w:sz w:val="20"/>
          <w:szCs w:val="20"/>
          <w:rPrChange w:id="539" w:author="John Benito" w:date="2012-03-15T15:04:00Z">
            <w:rPr>
              <w:rFonts w:eastAsia="Times New Roman"/>
              <w:sz w:val="24"/>
              <w:szCs w:val="24"/>
            </w:rPr>
          </w:rPrChange>
        </w:rPr>
        <w:pPrChange w:id="540" w:author="John Benito" w:date="2012-03-15T15:11:00Z">
          <w:pPr>
            <w:spacing w:after="0" w:line="240" w:lineRule="auto"/>
            <w:ind w:left="4320" w:firstLine="720"/>
          </w:pPr>
        </w:pPrChange>
      </w:pPr>
      <w:r w:rsidRPr="00751D94">
        <w:rPr>
          <w:rFonts w:ascii="Courier New" w:eastAsia="Times New Roman" w:hAnsi="Courier New" w:cs="Courier New"/>
          <w:sz w:val="20"/>
          <w:szCs w:val="20"/>
          <w:rPrChange w:id="541" w:author="John Benito" w:date="2012-03-15T15:04:00Z">
            <w:rPr>
              <w:rFonts w:eastAsia="Times New Roman"/>
              <w:b/>
              <w:bCs/>
              <w:sz w:val="24"/>
              <w:szCs w:val="24"/>
            </w:rPr>
          </w:rPrChange>
        </w:rPr>
        <w:t xml:space="preserve">// </w:t>
      </w:r>
      <w:r w:rsidRPr="00751D94">
        <w:rPr>
          <w:rFonts w:ascii="Courier New" w:eastAsia="Times New Roman" w:hAnsi="Courier New" w:cs="Courier New"/>
          <w:i/>
          <w:sz w:val="20"/>
          <w:szCs w:val="20"/>
          <w:rPrChange w:id="542" w:author="John Benito" w:date="2012-03-15T15:11:00Z">
            <w:rPr>
              <w:rFonts w:eastAsia="Times New Roman"/>
              <w:b/>
              <w:bCs/>
              <w:sz w:val="24"/>
              <w:szCs w:val="24"/>
            </w:rPr>
          </w:rPrChange>
        </w:rPr>
        <w:t>the certificate</w:t>
      </w:r>
    </w:p>
    <w:p w:rsidR="001845BA" w:rsidRDefault="00751D94" w:rsidP="00170153">
      <w:pPr>
        <w:spacing w:after="0" w:line="240" w:lineRule="auto"/>
        <w:ind w:left="720"/>
        <w:rPr>
          <w:ins w:id="543" w:author="John Benito" w:date="2012-03-15T15:11:00Z"/>
          <w:rFonts w:ascii="Courier New" w:eastAsia="Times New Roman" w:hAnsi="Courier New" w:cs="Courier New"/>
          <w:sz w:val="20"/>
          <w:szCs w:val="20"/>
        </w:rPr>
      </w:pPr>
      <w:proofErr w:type="gramStart"/>
      <w:r w:rsidRPr="00751D94">
        <w:rPr>
          <w:rFonts w:ascii="Courier New" w:eastAsia="Times New Roman" w:hAnsi="Courier New" w:cs="Courier New"/>
          <w:sz w:val="20"/>
          <w:szCs w:val="20"/>
          <w:rPrChange w:id="544" w:author="John Benito" w:date="2012-03-15T15:04:00Z">
            <w:rPr>
              <w:rFonts w:eastAsia="Times New Roman"/>
              <w:b/>
              <w:bCs/>
              <w:sz w:val="24"/>
              <w:szCs w:val="24"/>
            </w:rPr>
          </w:rPrChange>
        </w:rPr>
        <w:t>string</w:t>
      </w:r>
      <w:proofErr w:type="gramEnd"/>
      <w:r w:rsidRPr="00751D94">
        <w:rPr>
          <w:rFonts w:ascii="Courier New" w:eastAsia="Times New Roman" w:hAnsi="Courier New" w:cs="Courier New"/>
          <w:sz w:val="20"/>
          <w:szCs w:val="20"/>
          <w:rPrChange w:id="545" w:author="John Benito" w:date="2012-03-15T15:04:00Z">
            <w:rPr>
              <w:rFonts w:eastAsia="Times New Roman"/>
              <w:b/>
              <w:bCs/>
              <w:sz w:val="24"/>
              <w:szCs w:val="24"/>
            </w:rPr>
          </w:rPrChange>
        </w:rPr>
        <w:t xml:space="preserve"> </w:t>
      </w:r>
      <w:proofErr w:type="spellStart"/>
      <w:r w:rsidRPr="00751D94">
        <w:rPr>
          <w:rFonts w:ascii="Courier New" w:eastAsia="Times New Roman" w:hAnsi="Courier New" w:cs="Courier New"/>
          <w:sz w:val="20"/>
          <w:szCs w:val="20"/>
          <w:rPrChange w:id="546" w:author="John Benito" w:date="2012-03-15T15:04:00Z">
            <w:rPr>
              <w:rFonts w:eastAsia="Times New Roman"/>
              <w:b/>
              <w:bCs/>
              <w:sz w:val="24"/>
              <w:szCs w:val="24"/>
            </w:rPr>
          </w:rPrChange>
        </w:rPr>
        <w:t>issuerName</w:t>
      </w:r>
      <w:proofErr w:type="spellEnd"/>
      <w:r w:rsidRPr="00751D94">
        <w:rPr>
          <w:rFonts w:ascii="Courier New" w:eastAsia="Times New Roman" w:hAnsi="Courier New" w:cs="Courier New"/>
          <w:sz w:val="20"/>
          <w:szCs w:val="20"/>
          <w:rPrChange w:id="547" w:author="John Benito" w:date="2012-03-15T15:04:00Z">
            <w:rPr>
              <w:rFonts w:eastAsia="Times New Roman"/>
              <w:b/>
              <w:bCs/>
              <w:sz w:val="24"/>
              <w:szCs w:val="24"/>
            </w:rPr>
          </w:rPrChange>
        </w:rPr>
        <w:t>;</w:t>
      </w:r>
      <w:r w:rsidRPr="00751D94">
        <w:rPr>
          <w:rFonts w:ascii="Courier New" w:eastAsia="Times New Roman" w:hAnsi="Courier New" w:cs="Courier New"/>
          <w:sz w:val="20"/>
          <w:szCs w:val="20"/>
          <w:rPrChange w:id="548"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549"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550" w:author="John Benito" w:date="2012-03-15T15:04:00Z">
            <w:rPr>
              <w:rFonts w:eastAsia="Times New Roman"/>
              <w:b/>
              <w:bCs/>
              <w:sz w:val="24"/>
              <w:szCs w:val="24"/>
            </w:rPr>
          </w:rPrChange>
        </w:rPr>
        <w:tab/>
      </w:r>
      <w:del w:id="551" w:author="John Benito" w:date="2012-03-15T15:07:00Z">
        <w:r w:rsidRPr="00751D94">
          <w:rPr>
            <w:rFonts w:ascii="Courier New" w:eastAsia="Times New Roman" w:hAnsi="Courier New" w:cs="Courier New"/>
            <w:sz w:val="20"/>
            <w:szCs w:val="20"/>
            <w:rPrChange w:id="552" w:author="John Benito" w:date="2012-03-15T15:04:00Z">
              <w:rPr>
                <w:rFonts w:eastAsia="Times New Roman"/>
                <w:b/>
                <w:bCs/>
                <w:sz w:val="24"/>
                <w:szCs w:val="24"/>
              </w:rPr>
            </w:rPrChange>
          </w:rPr>
          <w:tab/>
        </w:r>
      </w:del>
      <w:r w:rsidRPr="00751D94">
        <w:rPr>
          <w:rFonts w:ascii="Courier New" w:eastAsia="Times New Roman" w:hAnsi="Courier New" w:cs="Courier New"/>
          <w:sz w:val="20"/>
          <w:szCs w:val="20"/>
          <w:rPrChange w:id="553" w:author="John Benito" w:date="2012-03-15T15:04:00Z">
            <w:rPr>
              <w:rFonts w:eastAsia="Times New Roman"/>
              <w:b/>
              <w:bCs/>
              <w:sz w:val="24"/>
              <w:szCs w:val="24"/>
            </w:rPr>
          </w:rPrChange>
        </w:rPr>
        <w:t xml:space="preserve">// </w:t>
      </w:r>
      <w:del w:id="554" w:author="John Benito" w:date="2012-03-15T15:11:00Z">
        <w:r w:rsidRPr="00751D94">
          <w:rPr>
            <w:rFonts w:ascii="Courier New" w:eastAsia="Times New Roman" w:hAnsi="Courier New" w:cs="Courier New"/>
            <w:i/>
            <w:sz w:val="20"/>
            <w:szCs w:val="20"/>
            <w:rPrChange w:id="555" w:author="John Benito" w:date="2012-03-15T15:12:00Z">
              <w:rPr>
                <w:rFonts w:eastAsia="Times New Roman"/>
                <w:b/>
                <w:bCs/>
                <w:sz w:val="24"/>
                <w:szCs w:val="24"/>
              </w:rPr>
            </w:rPrChange>
          </w:rPr>
          <w:delText xml:space="preserve">a </w:delText>
        </w:r>
      </w:del>
      <w:r w:rsidRPr="00751D94">
        <w:rPr>
          <w:rFonts w:ascii="Courier New" w:eastAsia="Times New Roman" w:hAnsi="Courier New" w:cs="Courier New"/>
          <w:i/>
          <w:sz w:val="20"/>
          <w:szCs w:val="20"/>
          <w:rPrChange w:id="556" w:author="John Benito" w:date="2012-03-15T15:12:00Z">
            <w:rPr>
              <w:rFonts w:eastAsia="Times New Roman"/>
              <w:b/>
              <w:bCs/>
              <w:sz w:val="24"/>
              <w:szCs w:val="24"/>
            </w:rPr>
          </w:rPrChange>
        </w:rPr>
        <w:t>representation of its issuer's</w:t>
      </w:r>
    </w:p>
    <w:p w:rsidR="00000000" w:rsidRDefault="001845BA">
      <w:pPr>
        <w:spacing w:after="0" w:line="240" w:lineRule="auto"/>
        <w:ind w:left="4320" w:firstLine="720"/>
        <w:rPr>
          <w:rFonts w:ascii="Courier New" w:eastAsia="Times New Roman" w:hAnsi="Courier New" w:cs="Courier New"/>
          <w:sz w:val="20"/>
          <w:szCs w:val="20"/>
          <w:rPrChange w:id="557" w:author="John Benito" w:date="2012-03-15T15:04:00Z">
            <w:rPr>
              <w:rFonts w:eastAsia="Times New Roman"/>
              <w:sz w:val="24"/>
              <w:szCs w:val="24"/>
            </w:rPr>
          </w:rPrChange>
        </w:rPr>
        <w:pPrChange w:id="558" w:author="John Benito" w:date="2012-03-15T15:11:00Z">
          <w:pPr>
            <w:spacing w:after="0" w:line="240" w:lineRule="auto"/>
            <w:ind w:left="720"/>
          </w:pPr>
        </w:pPrChange>
      </w:pPr>
      <w:ins w:id="559" w:author="John Benito" w:date="2012-03-15T15:11:00Z">
        <w:r>
          <w:rPr>
            <w:rFonts w:ascii="Courier New" w:eastAsia="Times New Roman" w:hAnsi="Courier New" w:cs="Courier New"/>
            <w:sz w:val="20"/>
            <w:szCs w:val="20"/>
          </w:rPr>
          <w:t>//</w:t>
        </w:r>
      </w:ins>
      <w:r w:rsidR="00751D94" w:rsidRPr="00751D94">
        <w:rPr>
          <w:rFonts w:ascii="Courier New" w:eastAsia="Times New Roman" w:hAnsi="Courier New" w:cs="Courier New"/>
          <w:sz w:val="20"/>
          <w:szCs w:val="20"/>
          <w:rPrChange w:id="560" w:author="John Benito" w:date="2012-03-15T15:04:00Z">
            <w:rPr>
              <w:rFonts w:eastAsia="Times New Roman"/>
              <w:b/>
              <w:bCs/>
              <w:sz w:val="24"/>
              <w:szCs w:val="24"/>
            </w:rPr>
          </w:rPrChange>
        </w:rPr>
        <w:t xml:space="preserve"> </w:t>
      </w:r>
      <w:r w:rsidR="00751D94" w:rsidRPr="00751D94">
        <w:rPr>
          <w:rFonts w:ascii="Courier New" w:eastAsia="Times New Roman" w:hAnsi="Courier New" w:cs="Courier New"/>
          <w:i/>
          <w:sz w:val="20"/>
          <w:szCs w:val="20"/>
          <w:rPrChange w:id="561" w:author="John Benito" w:date="2012-03-15T15:12:00Z">
            <w:rPr>
              <w:rFonts w:eastAsia="Times New Roman"/>
              <w:b/>
              <w:bCs/>
              <w:sz w:val="24"/>
              <w:szCs w:val="24"/>
            </w:rPr>
          </w:rPrChange>
        </w:rPr>
        <w:t>identity in</w:t>
      </w:r>
    </w:p>
    <w:p w:rsidR="00170153" w:rsidRPr="001845BA" w:rsidRDefault="00751D94" w:rsidP="00170153">
      <w:pPr>
        <w:spacing w:after="0" w:line="240" w:lineRule="auto"/>
        <w:ind w:left="720"/>
        <w:rPr>
          <w:rFonts w:ascii="Courier New" w:eastAsia="Times New Roman" w:hAnsi="Courier New" w:cs="Courier New"/>
          <w:sz w:val="20"/>
          <w:szCs w:val="20"/>
          <w:rPrChange w:id="562" w:author="John Benito" w:date="2012-03-15T15:04:00Z">
            <w:rPr>
              <w:rFonts w:eastAsia="Times New Roman"/>
              <w:sz w:val="24"/>
              <w:szCs w:val="24"/>
            </w:rPr>
          </w:rPrChange>
        </w:rPr>
      </w:pPr>
      <w:r w:rsidRPr="00751D94">
        <w:rPr>
          <w:rFonts w:ascii="Courier New" w:eastAsia="Times New Roman" w:hAnsi="Courier New" w:cs="Courier New"/>
          <w:sz w:val="20"/>
          <w:szCs w:val="20"/>
          <w:rPrChange w:id="563"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564"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565"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566"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567"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568" w:author="John Benito" w:date="2012-03-15T15:04:00Z">
            <w:rPr>
              <w:rFonts w:eastAsia="Times New Roman"/>
              <w:b/>
              <w:bCs/>
              <w:sz w:val="24"/>
              <w:szCs w:val="24"/>
            </w:rPr>
          </w:rPrChange>
        </w:rPr>
        <w:tab/>
        <w:t xml:space="preserve">// </w:t>
      </w:r>
      <w:r w:rsidRPr="00751D94">
        <w:rPr>
          <w:rFonts w:ascii="Courier New" w:eastAsia="Times New Roman" w:hAnsi="Courier New" w:cs="Courier New"/>
          <w:i/>
          <w:sz w:val="20"/>
          <w:szCs w:val="20"/>
          <w:rPrChange w:id="569" w:author="John Benito" w:date="2012-03-15T15:12:00Z">
            <w:rPr>
              <w:rFonts w:eastAsia="Times New Roman"/>
              <w:b/>
              <w:bCs/>
              <w:sz w:val="24"/>
              <w:szCs w:val="24"/>
            </w:rPr>
          </w:rPrChange>
        </w:rPr>
        <w:t>the form of a Distinguished Name</w:t>
      </w:r>
    </w:p>
    <w:p w:rsidR="001845BA" w:rsidRDefault="00751D94" w:rsidP="00170153">
      <w:pPr>
        <w:spacing w:after="0" w:line="240" w:lineRule="auto"/>
        <w:ind w:left="720"/>
        <w:rPr>
          <w:ins w:id="570" w:author="John Benito" w:date="2012-03-15T15:12:00Z"/>
          <w:rFonts w:ascii="Courier New" w:eastAsia="Times New Roman" w:hAnsi="Courier New" w:cs="Courier New"/>
          <w:sz w:val="20"/>
          <w:szCs w:val="20"/>
        </w:rPr>
      </w:pPr>
      <w:proofErr w:type="gramStart"/>
      <w:r w:rsidRPr="00751D94">
        <w:rPr>
          <w:rFonts w:ascii="Courier New" w:eastAsia="Times New Roman" w:hAnsi="Courier New" w:cs="Courier New"/>
          <w:sz w:val="20"/>
          <w:szCs w:val="20"/>
          <w:rPrChange w:id="571" w:author="John Benito" w:date="2012-03-15T15:04:00Z">
            <w:rPr>
              <w:rFonts w:eastAsia="Times New Roman"/>
              <w:b/>
              <w:bCs/>
              <w:sz w:val="24"/>
              <w:szCs w:val="24"/>
            </w:rPr>
          </w:rPrChange>
        </w:rPr>
        <w:t>string</w:t>
      </w:r>
      <w:proofErr w:type="gramEnd"/>
      <w:r w:rsidRPr="00751D94">
        <w:rPr>
          <w:rFonts w:ascii="Courier New" w:eastAsia="Times New Roman" w:hAnsi="Courier New" w:cs="Courier New"/>
          <w:sz w:val="20"/>
          <w:szCs w:val="20"/>
          <w:rPrChange w:id="572" w:author="John Benito" w:date="2012-03-15T15:04:00Z">
            <w:rPr>
              <w:rFonts w:eastAsia="Times New Roman"/>
              <w:b/>
              <w:bCs/>
              <w:sz w:val="24"/>
              <w:szCs w:val="24"/>
            </w:rPr>
          </w:rPrChange>
        </w:rPr>
        <w:t xml:space="preserve"> </w:t>
      </w:r>
      <w:proofErr w:type="spellStart"/>
      <w:r w:rsidRPr="00751D94">
        <w:rPr>
          <w:rFonts w:ascii="Courier New" w:eastAsia="Times New Roman" w:hAnsi="Courier New" w:cs="Courier New"/>
          <w:sz w:val="20"/>
          <w:szCs w:val="20"/>
          <w:rPrChange w:id="573" w:author="John Benito" w:date="2012-03-15T15:04:00Z">
            <w:rPr>
              <w:rFonts w:eastAsia="Times New Roman"/>
              <w:b/>
              <w:bCs/>
              <w:sz w:val="24"/>
              <w:szCs w:val="24"/>
            </w:rPr>
          </w:rPrChange>
        </w:rPr>
        <w:t>int</w:t>
      </w:r>
      <w:proofErr w:type="spellEnd"/>
      <w:r w:rsidRPr="00751D94">
        <w:rPr>
          <w:rFonts w:ascii="Courier New" w:eastAsia="Times New Roman" w:hAnsi="Courier New" w:cs="Courier New"/>
          <w:sz w:val="20"/>
          <w:szCs w:val="20"/>
          <w:rPrChange w:id="574" w:author="John Benito" w:date="2012-03-15T15:04:00Z">
            <w:rPr>
              <w:rFonts w:eastAsia="Times New Roman"/>
              <w:b/>
              <w:bCs/>
              <w:sz w:val="24"/>
              <w:szCs w:val="24"/>
            </w:rPr>
          </w:rPrChange>
        </w:rPr>
        <w:t xml:space="preserve"> </w:t>
      </w:r>
      <w:proofErr w:type="spellStart"/>
      <w:r w:rsidRPr="00751D94">
        <w:rPr>
          <w:rFonts w:ascii="Courier New" w:eastAsia="Times New Roman" w:hAnsi="Courier New" w:cs="Courier New"/>
          <w:sz w:val="20"/>
          <w:szCs w:val="20"/>
          <w:rPrChange w:id="575" w:author="John Benito" w:date="2012-03-15T15:04:00Z">
            <w:rPr>
              <w:rFonts w:eastAsia="Times New Roman"/>
              <w:b/>
              <w:bCs/>
              <w:sz w:val="24"/>
              <w:szCs w:val="24"/>
            </w:rPr>
          </w:rPrChange>
        </w:rPr>
        <w:t>validNotBeforeDate</w:t>
      </w:r>
      <w:proofErr w:type="spellEnd"/>
      <w:r w:rsidRPr="00751D94">
        <w:rPr>
          <w:rFonts w:ascii="Courier New" w:eastAsia="Times New Roman" w:hAnsi="Courier New" w:cs="Courier New"/>
          <w:sz w:val="20"/>
          <w:szCs w:val="20"/>
          <w:rPrChange w:id="576" w:author="John Benito" w:date="2012-03-15T15:04:00Z">
            <w:rPr>
              <w:rFonts w:eastAsia="Times New Roman"/>
              <w:b/>
              <w:bCs/>
              <w:sz w:val="24"/>
              <w:szCs w:val="24"/>
            </w:rPr>
          </w:rPrChange>
        </w:rPr>
        <w:t>;</w:t>
      </w:r>
      <w:r w:rsidRPr="00751D94">
        <w:rPr>
          <w:rFonts w:ascii="Courier New" w:eastAsia="Times New Roman" w:hAnsi="Courier New" w:cs="Courier New"/>
          <w:sz w:val="20"/>
          <w:szCs w:val="20"/>
          <w:rPrChange w:id="577" w:author="John Benito" w:date="2012-03-15T15:04:00Z">
            <w:rPr>
              <w:rFonts w:eastAsia="Times New Roman"/>
              <w:b/>
              <w:bCs/>
              <w:sz w:val="24"/>
              <w:szCs w:val="24"/>
            </w:rPr>
          </w:rPrChange>
        </w:rPr>
        <w:tab/>
      </w:r>
      <w:del w:id="578" w:author="John Benito" w:date="2012-03-15T15:07:00Z">
        <w:r w:rsidRPr="00751D94">
          <w:rPr>
            <w:rFonts w:ascii="Courier New" w:eastAsia="Times New Roman" w:hAnsi="Courier New" w:cs="Courier New"/>
            <w:sz w:val="20"/>
            <w:szCs w:val="20"/>
            <w:rPrChange w:id="579" w:author="John Benito" w:date="2012-03-15T15:04:00Z">
              <w:rPr>
                <w:rFonts w:eastAsia="Times New Roman"/>
                <w:b/>
                <w:bCs/>
                <w:sz w:val="24"/>
                <w:szCs w:val="24"/>
              </w:rPr>
            </w:rPrChange>
          </w:rPr>
          <w:tab/>
        </w:r>
      </w:del>
      <w:r w:rsidRPr="00751D94">
        <w:rPr>
          <w:rFonts w:ascii="Courier New" w:eastAsia="Times New Roman" w:hAnsi="Courier New" w:cs="Courier New"/>
          <w:sz w:val="20"/>
          <w:szCs w:val="20"/>
          <w:rPrChange w:id="580" w:author="John Benito" w:date="2012-03-15T15:04:00Z">
            <w:rPr>
              <w:rFonts w:eastAsia="Times New Roman"/>
              <w:b/>
              <w:bCs/>
              <w:sz w:val="24"/>
              <w:szCs w:val="24"/>
            </w:rPr>
          </w:rPrChange>
        </w:rPr>
        <w:t xml:space="preserve">// </w:t>
      </w:r>
      <w:r w:rsidRPr="00751D94">
        <w:rPr>
          <w:rFonts w:ascii="Courier New" w:eastAsia="Times New Roman" w:hAnsi="Courier New" w:cs="Courier New"/>
          <w:i/>
          <w:sz w:val="20"/>
          <w:szCs w:val="20"/>
          <w:rPrChange w:id="581" w:author="John Benito" w:date="2012-03-15T15:19:00Z">
            <w:rPr>
              <w:rFonts w:eastAsia="Times New Roman"/>
              <w:b/>
              <w:bCs/>
              <w:sz w:val="24"/>
              <w:szCs w:val="24"/>
            </w:rPr>
          </w:rPrChange>
        </w:rPr>
        <w:t>the start of the time period in</w:t>
      </w:r>
    </w:p>
    <w:p w:rsidR="00000000" w:rsidRDefault="001845BA">
      <w:pPr>
        <w:spacing w:after="0" w:line="240" w:lineRule="auto"/>
        <w:ind w:left="4320" w:firstLine="720"/>
        <w:rPr>
          <w:rFonts w:ascii="Courier New" w:eastAsia="Times New Roman" w:hAnsi="Courier New" w:cs="Courier New"/>
          <w:sz w:val="20"/>
          <w:szCs w:val="20"/>
          <w:rPrChange w:id="582" w:author="John Benito" w:date="2012-03-15T15:04:00Z">
            <w:rPr>
              <w:rFonts w:eastAsia="Times New Roman"/>
              <w:sz w:val="24"/>
              <w:szCs w:val="24"/>
            </w:rPr>
          </w:rPrChange>
        </w:rPr>
        <w:pPrChange w:id="583" w:author="John Benito" w:date="2012-03-15T15:12:00Z">
          <w:pPr>
            <w:spacing w:after="0" w:line="240" w:lineRule="auto"/>
            <w:ind w:left="720"/>
          </w:pPr>
        </w:pPrChange>
      </w:pPr>
      <w:ins w:id="584" w:author="John Benito" w:date="2012-03-15T15:12:00Z">
        <w:r>
          <w:rPr>
            <w:rFonts w:ascii="Courier New" w:eastAsia="Times New Roman" w:hAnsi="Courier New" w:cs="Courier New"/>
            <w:sz w:val="20"/>
            <w:szCs w:val="20"/>
          </w:rPr>
          <w:t>//</w:t>
        </w:r>
      </w:ins>
      <w:r w:rsidR="00751D94" w:rsidRPr="00751D94">
        <w:rPr>
          <w:rFonts w:ascii="Courier New" w:eastAsia="Times New Roman" w:hAnsi="Courier New" w:cs="Courier New"/>
          <w:sz w:val="20"/>
          <w:szCs w:val="20"/>
          <w:rPrChange w:id="585" w:author="John Benito" w:date="2012-03-15T15:04:00Z">
            <w:rPr>
              <w:rFonts w:eastAsia="Times New Roman"/>
              <w:b/>
              <w:bCs/>
              <w:sz w:val="24"/>
              <w:szCs w:val="24"/>
            </w:rPr>
          </w:rPrChange>
        </w:rPr>
        <w:t xml:space="preserve"> </w:t>
      </w:r>
      <w:r w:rsidR="00751D94" w:rsidRPr="00751D94">
        <w:rPr>
          <w:rFonts w:ascii="Courier New" w:eastAsia="Times New Roman" w:hAnsi="Courier New" w:cs="Courier New"/>
          <w:i/>
          <w:sz w:val="20"/>
          <w:szCs w:val="20"/>
          <w:rPrChange w:id="586" w:author="John Benito" w:date="2012-03-15T15:19:00Z">
            <w:rPr>
              <w:rFonts w:eastAsia="Times New Roman"/>
              <w:b/>
              <w:bCs/>
              <w:sz w:val="24"/>
              <w:szCs w:val="24"/>
            </w:rPr>
          </w:rPrChange>
        </w:rPr>
        <w:t>which a</w:t>
      </w:r>
      <w:ins w:id="587" w:author="John Benito" w:date="2012-03-15T15:12:00Z">
        <w:r w:rsidR="00751D94" w:rsidRPr="00751D94">
          <w:rPr>
            <w:rFonts w:ascii="Courier New" w:eastAsia="Times New Roman" w:hAnsi="Courier New" w:cs="Courier New"/>
            <w:i/>
            <w:sz w:val="20"/>
            <w:szCs w:val="20"/>
            <w:rPrChange w:id="588" w:author="John Benito" w:date="2012-03-15T15:19:00Z">
              <w:rPr>
                <w:rFonts w:ascii="Courier New" w:eastAsia="Times New Roman" w:hAnsi="Courier New" w:cs="Courier New"/>
                <w:b/>
                <w:bCs/>
                <w:sz w:val="20"/>
                <w:szCs w:val="20"/>
              </w:rPr>
            </w:rPrChange>
          </w:rPr>
          <w:t xml:space="preserve"> certificate is intended</w:t>
        </w:r>
      </w:ins>
    </w:p>
    <w:p w:rsidR="00170153" w:rsidRPr="001845BA" w:rsidRDefault="00751D94" w:rsidP="00170153">
      <w:pPr>
        <w:spacing w:after="0" w:line="240" w:lineRule="auto"/>
        <w:ind w:left="720"/>
        <w:rPr>
          <w:rFonts w:ascii="Courier New" w:eastAsia="Times New Roman" w:hAnsi="Courier New" w:cs="Courier New"/>
          <w:sz w:val="20"/>
          <w:szCs w:val="20"/>
          <w:rPrChange w:id="589" w:author="John Benito" w:date="2012-03-15T15:04:00Z">
            <w:rPr>
              <w:rFonts w:eastAsia="Times New Roman"/>
              <w:sz w:val="24"/>
              <w:szCs w:val="24"/>
            </w:rPr>
          </w:rPrChange>
        </w:rPr>
      </w:pPr>
      <w:r w:rsidRPr="00751D94">
        <w:rPr>
          <w:rFonts w:ascii="Courier New" w:eastAsia="Times New Roman" w:hAnsi="Courier New" w:cs="Courier New"/>
          <w:sz w:val="20"/>
          <w:szCs w:val="20"/>
          <w:rPrChange w:id="590"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591"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592"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593"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594"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595" w:author="John Benito" w:date="2012-03-15T15:04:00Z">
            <w:rPr>
              <w:rFonts w:eastAsia="Times New Roman"/>
              <w:b/>
              <w:bCs/>
              <w:sz w:val="24"/>
              <w:szCs w:val="24"/>
            </w:rPr>
          </w:rPrChange>
        </w:rPr>
        <w:tab/>
        <w:t xml:space="preserve">// </w:t>
      </w:r>
      <w:del w:id="596" w:author="John Benito" w:date="2012-03-15T15:13:00Z">
        <w:r w:rsidRPr="00751D94">
          <w:rPr>
            <w:rFonts w:ascii="Courier New" w:eastAsia="Times New Roman" w:hAnsi="Courier New" w:cs="Courier New"/>
            <w:i/>
            <w:sz w:val="20"/>
            <w:szCs w:val="20"/>
            <w:rPrChange w:id="597" w:author="John Benito" w:date="2012-03-15T15:19:00Z">
              <w:rPr>
                <w:rFonts w:eastAsia="Times New Roman"/>
                <w:b/>
                <w:bCs/>
                <w:sz w:val="24"/>
                <w:szCs w:val="24"/>
              </w:rPr>
            </w:rPrChange>
          </w:rPr>
          <w:delText xml:space="preserve">certificate is intended </w:delText>
        </w:r>
      </w:del>
      <w:r w:rsidRPr="00751D94">
        <w:rPr>
          <w:rFonts w:ascii="Courier New" w:eastAsia="Times New Roman" w:hAnsi="Courier New" w:cs="Courier New"/>
          <w:i/>
          <w:sz w:val="20"/>
          <w:szCs w:val="20"/>
          <w:rPrChange w:id="598" w:author="John Benito" w:date="2012-03-15T15:19:00Z">
            <w:rPr>
              <w:rFonts w:eastAsia="Times New Roman"/>
              <w:b/>
              <w:bCs/>
              <w:sz w:val="24"/>
              <w:szCs w:val="24"/>
            </w:rPr>
          </w:rPrChange>
        </w:rPr>
        <w:t>to be used</w:t>
      </w:r>
    </w:p>
    <w:p w:rsidR="00A51DDF" w:rsidRDefault="00751D94" w:rsidP="00170153">
      <w:pPr>
        <w:spacing w:after="0" w:line="240" w:lineRule="auto"/>
        <w:ind w:left="720"/>
        <w:rPr>
          <w:ins w:id="599" w:author="John Benito" w:date="2012-03-15T15:13:00Z"/>
          <w:rFonts w:ascii="Courier New" w:eastAsia="Times New Roman" w:hAnsi="Courier New" w:cs="Courier New"/>
          <w:sz w:val="20"/>
          <w:szCs w:val="20"/>
        </w:rPr>
      </w:pPr>
      <w:proofErr w:type="gramStart"/>
      <w:r w:rsidRPr="00751D94">
        <w:rPr>
          <w:rFonts w:ascii="Courier New" w:eastAsia="Times New Roman" w:hAnsi="Courier New" w:cs="Courier New"/>
          <w:sz w:val="20"/>
          <w:szCs w:val="20"/>
          <w:rPrChange w:id="600" w:author="John Benito" w:date="2012-03-15T15:04:00Z">
            <w:rPr>
              <w:rFonts w:eastAsia="Times New Roman"/>
              <w:b/>
              <w:bCs/>
              <w:sz w:val="24"/>
              <w:szCs w:val="24"/>
            </w:rPr>
          </w:rPrChange>
        </w:rPr>
        <w:t>string</w:t>
      </w:r>
      <w:proofErr w:type="gramEnd"/>
      <w:r w:rsidRPr="00751D94">
        <w:rPr>
          <w:rFonts w:ascii="Courier New" w:eastAsia="Times New Roman" w:hAnsi="Courier New" w:cs="Courier New"/>
          <w:sz w:val="20"/>
          <w:szCs w:val="20"/>
          <w:rPrChange w:id="601" w:author="John Benito" w:date="2012-03-15T15:04:00Z">
            <w:rPr>
              <w:rFonts w:eastAsia="Times New Roman"/>
              <w:b/>
              <w:bCs/>
              <w:sz w:val="24"/>
              <w:szCs w:val="24"/>
            </w:rPr>
          </w:rPrChange>
        </w:rPr>
        <w:t xml:space="preserve"> </w:t>
      </w:r>
      <w:proofErr w:type="spellStart"/>
      <w:r w:rsidRPr="00751D94">
        <w:rPr>
          <w:rFonts w:ascii="Courier New" w:eastAsia="Times New Roman" w:hAnsi="Courier New" w:cs="Courier New"/>
          <w:sz w:val="20"/>
          <w:szCs w:val="20"/>
          <w:rPrChange w:id="602" w:author="John Benito" w:date="2012-03-15T15:04:00Z">
            <w:rPr>
              <w:rFonts w:eastAsia="Times New Roman"/>
              <w:b/>
              <w:bCs/>
              <w:sz w:val="24"/>
              <w:szCs w:val="24"/>
            </w:rPr>
          </w:rPrChange>
        </w:rPr>
        <w:t>int</w:t>
      </w:r>
      <w:proofErr w:type="spellEnd"/>
      <w:r w:rsidRPr="00751D94">
        <w:rPr>
          <w:rFonts w:ascii="Courier New" w:eastAsia="Times New Roman" w:hAnsi="Courier New" w:cs="Courier New"/>
          <w:sz w:val="20"/>
          <w:szCs w:val="20"/>
          <w:rPrChange w:id="603" w:author="John Benito" w:date="2012-03-15T15:04:00Z">
            <w:rPr>
              <w:rFonts w:eastAsia="Times New Roman"/>
              <w:b/>
              <w:bCs/>
              <w:sz w:val="24"/>
              <w:szCs w:val="24"/>
            </w:rPr>
          </w:rPrChange>
        </w:rPr>
        <w:t xml:space="preserve"> </w:t>
      </w:r>
      <w:proofErr w:type="spellStart"/>
      <w:r w:rsidRPr="00751D94">
        <w:rPr>
          <w:rFonts w:ascii="Courier New" w:eastAsia="Times New Roman" w:hAnsi="Courier New" w:cs="Courier New"/>
          <w:sz w:val="20"/>
          <w:szCs w:val="20"/>
          <w:rPrChange w:id="604" w:author="John Benito" w:date="2012-03-15T15:04:00Z">
            <w:rPr>
              <w:rFonts w:eastAsia="Times New Roman"/>
              <w:b/>
              <w:bCs/>
              <w:sz w:val="24"/>
              <w:szCs w:val="24"/>
            </w:rPr>
          </w:rPrChange>
        </w:rPr>
        <w:t>validNotAfterDate</w:t>
      </w:r>
      <w:proofErr w:type="spellEnd"/>
      <w:r w:rsidRPr="00751D94">
        <w:rPr>
          <w:rFonts w:ascii="Courier New" w:eastAsia="Times New Roman" w:hAnsi="Courier New" w:cs="Courier New"/>
          <w:sz w:val="20"/>
          <w:szCs w:val="20"/>
          <w:rPrChange w:id="605" w:author="John Benito" w:date="2012-03-15T15:04:00Z">
            <w:rPr>
              <w:rFonts w:eastAsia="Times New Roman"/>
              <w:b/>
              <w:bCs/>
              <w:sz w:val="24"/>
              <w:szCs w:val="24"/>
            </w:rPr>
          </w:rPrChange>
        </w:rPr>
        <w:t>;</w:t>
      </w:r>
      <w:r w:rsidRPr="00751D94">
        <w:rPr>
          <w:rFonts w:ascii="Courier New" w:eastAsia="Times New Roman" w:hAnsi="Courier New" w:cs="Courier New"/>
          <w:sz w:val="20"/>
          <w:szCs w:val="20"/>
          <w:rPrChange w:id="606"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607" w:author="John Benito" w:date="2012-03-15T15:04:00Z">
            <w:rPr>
              <w:rFonts w:eastAsia="Times New Roman"/>
              <w:b/>
              <w:bCs/>
              <w:sz w:val="24"/>
              <w:szCs w:val="24"/>
            </w:rPr>
          </w:rPrChange>
        </w:rPr>
        <w:tab/>
      </w:r>
      <w:del w:id="608" w:author="John Benito" w:date="2012-03-15T15:07:00Z">
        <w:r w:rsidRPr="00751D94">
          <w:rPr>
            <w:rFonts w:ascii="Courier New" w:eastAsia="Times New Roman" w:hAnsi="Courier New" w:cs="Courier New"/>
            <w:sz w:val="20"/>
            <w:szCs w:val="20"/>
            <w:rPrChange w:id="609" w:author="John Benito" w:date="2012-03-15T15:04:00Z">
              <w:rPr>
                <w:rFonts w:eastAsia="Times New Roman"/>
                <w:b/>
                <w:bCs/>
                <w:sz w:val="24"/>
                <w:szCs w:val="24"/>
              </w:rPr>
            </w:rPrChange>
          </w:rPr>
          <w:tab/>
        </w:r>
      </w:del>
      <w:r w:rsidRPr="00751D94">
        <w:rPr>
          <w:rFonts w:ascii="Courier New" w:eastAsia="Times New Roman" w:hAnsi="Courier New" w:cs="Courier New"/>
          <w:sz w:val="20"/>
          <w:szCs w:val="20"/>
          <w:rPrChange w:id="610" w:author="John Benito" w:date="2012-03-15T15:04:00Z">
            <w:rPr>
              <w:rFonts w:eastAsia="Times New Roman"/>
              <w:b/>
              <w:bCs/>
              <w:sz w:val="24"/>
              <w:szCs w:val="24"/>
            </w:rPr>
          </w:rPrChange>
        </w:rPr>
        <w:t xml:space="preserve">// </w:t>
      </w:r>
      <w:r w:rsidRPr="00751D94">
        <w:rPr>
          <w:rFonts w:ascii="Courier New" w:eastAsia="Times New Roman" w:hAnsi="Courier New" w:cs="Courier New"/>
          <w:i/>
          <w:sz w:val="20"/>
          <w:szCs w:val="20"/>
          <w:rPrChange w:id="611" w:author="John Benito" w:date="2012-03-15T15:19:00Z">
            <w:rPr>
              <w:rFonts w:eastAsia="Times New Roman"/>
              <w:b/>
              <w:bCs/>
              <w:sz w:val="24"/>
              <w:szCs w:val="24"/>
            </w:rPr>
          </w:rPrChange>
        </w:rPr>
        <w:t>the end of the time period in</w:t>
      </w:r>
    </w:p>
    <w:p w:rsidR="00000000" w:rsidRDefault="00A51DDF">
      <w:pPr>
        <w:spacing w:after="0" w:line="240" w:lineRule="auto"/>
        <w:ind w:left="4320" w:firstLine="720"/>
        <w:rPr>
          <w:rFonts w:ascii="Courier New" w:eastAsia="Times New Roman" w:hAnsi="Courier New" w:cs="Courier New"/>
          <w:sz w:val="20"/>
          <w:szCs w:val="20"/>
          <w:rPrChange w:id="612" w:author="John Benito" w:date="2012-03-15T15:04:00Z">
            <w:rPr>
              <w:rFonts w:eastAsia="Times New Roman"/>
              <w:sz w:val="24"/>
              <w:szCs w:val="24"/>
            </w:rPr>
          </w:rPrChange>
        </w:rPr>
        <w:pPrChange w:id="613" w:author="John Benito" w:date="2012-03-15T15:13:00Z">
          <w:pPr>
            <w:spacing w:after="0" w:line="240" w:lineRule="auto"/>
            <w:ind w:left="720"/>
          </w:pPr>
        </w:pPrChange>
      </w:pPr>
      <w:ins w:id="614" w:author="John Benito" w:date="2012-03-15T15:13:00Z">
        <w:r>
          <w:rPr>
            <w:rFonts w:ascii="Courier New" w:eastAsia="Times New Roman" w:hAnsi="Courier New" w:cs="Courier New"/>
            <w:sz w:val="20"/>
            <w:szCs w:val="20"/>
          </w:rPr>
          <w:t xml:space="preserve">// </w:t>
        </w:r>
      </w:ins>
      <w:del w:id="615" w:author="John Benito" w:date="2012-03-15T15:13:00Z">
        <w:r w:rsidR="00751D94" w:rsidRPr="00751D94">
          <w:rPr>
            <w:rFonts w:ascii="Courier New" w:eastAsia="Times New Roman" w:hAnsi="Courier New" w:cs="Courier New"/>
            <w:i/>
            <w:sz w:val="20"/>
            <w:szCs w:val="20"/>
            <w:rPrChange w:id="616" w:author="John Benito" w:date="2012-03-15T15:19:00Z">
              <w:rPr>
                <w:rFonts w:eastAsia="Times New Roman"/>
                <w:b/>
                <w:bCs/>
                <w:sz w:val="24"/>
                <w:szCs w:val="24"/>
              </w:rPr>
            </w:rPrChange>
          </w:rPr>
          <w:delText xml:space="preserve"> </w:delText>
        </w:r>
      </w:del>
      <w:r w:rsidR="00751D94" w:rsidRPr="00751D94">
        <w:rPr>
          <w:rFonts w:ascii="Courier New" w:eastAsia="Times New Roman" w:hAnsi="Courier New" w:cs="Courier New"/>
          <w:i/>
          <w:sz w:val="20"/>
          <w:szCs w:val="20"/>
          <w:rPrChange w:id="617" w:author="John Benito" w:date="2012-03-15T15:19:00Z">
            <w:rPr>
              <w:rFonts w:eastAsia="Times New Roman"/>
              <w:b/>
              <w:bCs/>
              <w:sz w:val="24"/>
              <w:szCs w:val="24"/>
            </w:rPr>
          </w:rPrChange>
        </w:rPr>
        <w:t>which a</w:t>
      </w:r>
      <w:ins w:id="618" w:author="John Benito" w:date="2012-03-15T15:13:00Z">
        <w:r w:rsidR="00751D94" w:rsidRPr="00751D94">
          <w:rPr>
            <w:rFonts w:ascii="Courier New" w:eastAsia="Times New Roman" w:hAnsi="Courier New" w:cs="Courier New"/>
            <w:i/>
            <w:sz w:val="20"/>
            <w:szCs w:val="20"/>
            <w:rPrChange w:id="619" w:author="John Benito" w:date="2012-03-15T15:19:00Z">
              <w:rPr>
                <w:rFonts w:ascii="Courier New" w:eastAsia="Times New Roman" w:hAnsi="Courier New" w:cs="Courier New"/>
                <w:b/>
                <w:bCs/>
                <w:sz w:val="20"/>
                <w:szCs w:val="20"/>
              </w:rPr>
            </w:rPrChange>
          </w:rPr>
          <w:t xml:space="preserve"> </w:t>
        </w:r>
      </w:ins>
      <w:ins w:id="620" w:author="John Benito" w:date="2012-03-15T15:19:00Z">
        <w:r w:rsidR="00751D94" w:rsidRPr="00751D94">
          <w:rPr>
            <w:rFonts w:ascii="Courier New" w:eastAsia="Times New Roman" w:hAnsi="Courier New" w:cs="Courier New"/>
            <w:i/>
            <w:sz w:val="20"/>
            <w:szCs w:val="20"/>
            <w:rPrChange w:id="621" w:author="John Benito" w:date="2012-03-15T15:19:00Z">
              <w:rPr>
                <w:rFonts w:ascii="Courier New" w:eastAsia="Times New Roman" w:hAnsi="Courier New" w:cs="Courier New"/>
                <w:b/>
                <w:bCs/>
                <w:sz w:val="20"/>
                <w:szCs w:val="20"/>
              </w:rPr>
            </w:rPrChange>
          </w:rPr>
          <w:t>certificate</w:t>
        </w:r>
      </w:ins>
      <w:ins w:id="622" w:author="John Benito" w:date="2012-03-15T15:13:00Z">
        <w:r w:rsidR="00751D94" w:rsidRPr="00751D94">
          <w:rPr>
            <w:rFonts w:ascii="Courier New" w:eastAsia="Times New Roman" w:hAnsi="Courier New" w:cs="Courier New"/>
            <w:i/>
            <w:sz w:val="20"/>
            <w:szCs w:val="20"/>
            <w:rPrChange w:id="623" w:author="John Benito" w:date="2012-03-15T15:19:00Z">
              <w:rPr>
                <w:rFonts w:ascii="Courier New" w:eastAsia="Times New Roman" w:hAnsi="Courier New" w:cs="Courier New"/>
                <w:b/>
                <w:bCs/>
                <w:sz w:val="20"/>
                <w:szCs w:val="20"/>
              </w:rPr>
            </w:rPrChange>
          </w:rPr>
          <w:t xml:space="preserve"> is intended</w:t>
        </w:r>
      </w:ins>
    </w:p>
    <w:p w:rsidR="00170153" w:rsidRPr="001845BA" w:rsidRDefault="00751D94" w:rsidP="00170153">
      <w:pPr>
        <w:spacing w:after="0" w:line="240" w:lineRule="auto"/>
        <w:ind w:left="720"/>
        <w:rPr>
          <w:rFonts w:ascii="Courier New" w:eastAsia="Times New Roman" w:hAnsi="Courier New" w:cs="Courier New"/>
          <w:sz w:val="20"/>
          <w:szCs w:val="20"/>
          <w:rPrChange w:id="624" w:author="John Benito" w:date="2012-03-15T15:04:00Z">
            <w:rPr>
              <w:rFonts w:eastAsia="Times New Roman"/>
              <w:sz w:val="24"/>
              <w:szCs w:val="24"/>
            </w:rPr>
          </w:rPrChange>
        </w:rPr>
      </w:pPr>
      <w:r w:rsidRPr="00751D94">
        <w:rPr>
          <w:rFonts w:ascii="Courier New" w:eastAsia="Times New Roman" w:hAnsi="Courier New" w:cs="Courier New"/>
          <w:sz w:val="20"/>
          <w:szCs w:val="20"/>
          <w:rPrChange w:id="625"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626"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627"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628"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629"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630" w:author="John Benito" w:date="2012-03-15T15:04:00Z">
            <w:rPr>
              <w:rFonts w:eastAsia="Times New Roman"/>
              <w:b/>
              <w:bCs/>
              <w:sz w:val="24"/>
              <w:szCs w:val="24"/>
            </w:rPr>
          </w:rPrChange>
        </w:rPr>
        <w:tab/>
        <w:t xml:space="preserve">// </w:t>
      </w:r>
      <w:del w:id="631" w:author="John Benito" w:date="2012-03-15T15:13:00Z">
        <w:r w:rsidRPr="00751D94">
          <w:rPr>
            <w:rFonts w:ascii="Courier New" w:eastAsia="Times New Roman" w:hAnsi="Courier New" w:cs="Courier New"/>
            <w:i/>
            <w:sz w:val="20"/>
            <w:szCs w:val="20"/>
            <w:rPrChange w:id="632" w:author="John Benito" w:date="2012-03-15T15:19:00Z">
              <w:rPr>
                <w:rFonts w:eastAsia="Times New Roman"/>
                <w:b/>
                <w:bCs/>
                <w:sz w:val="24"/>
                <w:szCs w:val="24"/>
              </w:rPr>
            </w:rPrChange>
          </w:rPr>
          <w:delText xml:space="preserve">certificate is intended </w:delText>
        </w:r>
      </w:del>
      <w:r w:rsidRPr="00751D94">
        <w:rPr>
          <w:rFonts w:ascii="Courier New" w:eastAsia="Times New Roman" w:hAnsi="Courier New" w:cs="Courier New"/>
          <w:i/>
          <w:sz w:val="20"/>
          <w:szCs w:val="20"/>
          <w:rPrChange w:id="633" w:author="John Benito" w:date="2012-03-15T15:19:00Z">
            <w:rPr>
              <w:rFonts w:eastAsia="Times New Roman"/>
              <w:b/>
              <w:bCs/>
              <w:sz w:val="24"/>
              <w:szCs w:val="24"/>
            </w:rPr>
          </w:rPrChange>
        </w:rPr>
        <w:t>to be used</w:t>
      </w:r>
    </w:p>
    <w:p w:rsidR="00A51DDF" w:rsidRDefault="00751D94" w:rsidP="00170153">
      <w:pPr>
        <w:spacing w:after="0" w:line="240" w:lineRule="auto"/>
        <w:ind w:left="720"/>
        <w:rPr>
          <w:ins w:id="634" w:author="John Benito" w:date="2012-03-15T15:13:00Z"/>
          <w:rFonts w:ascii="Courier New" w:eastAsia="Times New Roman" w:hAnsi="Courier New" w:cs="Courier New"/>
          <w:sz w:val="20"/>
          <w:szCs w:val="20"/>
        </w:rPr>
      </w:pPr>
      <w:proofErr w:type="gramStart"/>
      <w:r w:rsidRPr="00751D94">
        <w:rPr>
          <w:rFonts w:ascii="Courier New" w:eastAsia="Times New Roman" w:hAnsi="Courier New" w:cs="Courier New"/>
          <w:sz w:val="20"/>
          <w:szCs w:val="20"/>
          <w:rPrChange w:id="635" w:author="John Benito" w:date="2012-03-15T15:04:00Z">
            <w:rPr>
              <w:rFonts w:eastAsia="Times New Roman"/>
              <w:b/>
              <w:bCs/>
              <w:sz w:val="24"/>
              <w:szCs w:val="24"/>
            </w:rPr>
          </w:rPrChange>
        </w:rPr>
        <w:t>string</w:t>
      </w:r>
      <w:proofErr w:type="gramEnd"/>
      <w:r w:rsidRPr="00751D94">
        <w:rPr>
          <w:rFonts w:ascii="Courier New" w:eastAsia="Times New Roman" w:hAnsi="Courier New" w:cs="Courier New"/>
          <w:sz w:val="20"/>
          <w:szCs w:val="20"/>
          <w:rPrChange w:id="636" w:author="John Benito" w:date="2012-03-15T15:04:00Z">
            <w:rPr>
              <w:rFonts w:eastAsia="Times New Roman"/>
              <w:b/>
              <w:bCs/>
              <w:sz w:val="24"/>
              <w:szCs w:val="24"/>
            </w:rPr>
          </w:rPrChange>
        </w:rPr>
        <w:t xml:space="preserve"> </w:t>
      </w:r>
      <w:proofErr w:type="spellStart"/>
      <w:r w:rsidRPr="00751D94">
        <w:rPr>
          <w:rFonts w:ascii="Courier New" w:eastAsia="Times New Roman" w:hAnsi="Courier New" w:cs="Courier New"/>
          <w:sz w:val="20"/>
          <w:szCs w:val="20"/>
          <w:rPrChange w:id="637" w:author="John Benito" w:date="2012-03-15T15:04:00Z">
            <w:rPr>
              <w:rFonts w:eastAsia="Times New Roman"/>
              <w:b/>
              <w:bCs/>
              <w:sz w:val="24"/>
              <w:szCs w:val="24"/>
            </w:rPr>
          </w:rPrChange>
        </w:rPr>
        <w:t>subjectName</w:t>
      </w:r>
      <w:proofErr w:type="spellEnd"/>
      <w:r w:rsidRPr="00751D94">
        <w:rPr>
          <w:rFonts w:ascii="Courier New" w:eastAsia="Times New Roman" w:hAnsi="Courier New" w:cs="Courier New"/>
          <w:sz w:val="20"/>
          <w:szCs w:val="20"/>
          <w:rPrChange w:id="638" w:author="John Benito" w:date="2012-03-15T15:04:00Z">
            <w:rPr>
              <w:rFonts w:eastAsia="Times New Roman"/>
              <w:b/>
              <w:bCs/>
              <w:sz w:val="24"/>
              <w:szCs w:val="24"/>
            </w:rPr>
          </w:rPrChange>
        </w:rPr>
        <w:t>;</w:t>
      </w:r>
      <w:r w:rsidRPr="00751D94">
        <w:rPr>
          <w:rFonts w:ascii="Courier New" w:eastAsia="Times New Roman" w:hAnsi="Courier New" w:cs="Courier New"/>
          <w:sz w:val="20"/>
          <w:szCs w:val="20"/>
          <w:rPrChange w:id="639"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640"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641" w:author="John Benito" w:date="2012-03-15T15:04:00Z">
            <w:rPr>
              <w:rFonts w:eastAsia="Times New Roman"/>
              <w:b/>
              <w:bCs/>
              <w:sz w:val="24"/>
              <w:szCs w:val="24"/>
            </w:rPr>
          </w:rPrChange>
        </w:rPr>
        <w:tab/>
      </w:r>
      <w:del w:id="642" w:author="John Benito" w:date="2012-03-15T15:07:00Z">
        <w:r w:rsidRPr="00751D94">
          <w:rPr>
            <w:rFonts w:ascii="Courier New" w:eastAsia="Times New Roman" w:hAnsi="Courier New" w:cs="Courier New"/>
            <w:sz w:val="20"/>
            <w:szCs w:val="20"/>
            <w:rPrChange w:id="643" w:author="John Benito" w:date="2012-03-15T15:04:00Z">
              <w:rPr>
                <w:rFonts w:eastAsia="Times New Roman"/>
                <w:b/>
                <w:bCs/>
                <w:sz w:val="24"/>
                <w:szCs w:val="24"/>
              </w:rPr>
            </w:rPrChange>
          </w:rPr>
          <w:tab/>
        </w:r>
      </w:del>
      <w:r w:rsidRPr="00751D94">
        <w:rPr>
          <w:rFonts w:ascii="Courier New" w:eastAsia="Times New Roman" w:hAnsi="Courier New" w:cs="Courier New"/>
          <w:sz w:val="20"/>
          <w:szCs w:val="20"/>
          <w:rPrChange w:id="644" w:author="John Benito" w:date="2012-03-15T15:04:00Z">
            <w:rPr>
              <w:rFonts w:eastAsia="Times New Roman"/>
              <w:b/>
              <w:bCs/>
              <w:sz w:val="24"/>
              <w:szCs w:val="24"/>
            </w:rPr>
          </w:rPrChange>
        </w:rPr>
        <w:t xml:space="preserve">// </w:t>
      </w:r>
      <w:r w:rsidRPr="00751D94">
        <w:rPr>
          <w:rFonts w:ascii="Courier New" w:eastAsia="Times New Roman" w:hAnsi="Courier New" w:cs="Courier New"/>
          <w:i/>
          <w:sz w:val="20"/>
          <w:szCs w:val="20"/>
          <w:rPrChange w:id="645" w:author="John Benito" w:date="2012-03-15T15:19:00Z">
            <w:rPr>
              <w:rFonts w:eastAsia="Times New Roman"/>
              <w:b/>
              <w:bCs/>
              <w:sz w:val="24"/>
              <w:szCs w:val="24"/>
            </w:rPr>
          </w:rPrChange>
        </w:rPr>
        <w:t>a representation of its</w:t>
      </w:r>
    </w:p>
    <w:p w:rsidR="00000000" w:rsidRDefault="00A51DDF">
      <w:pPr>
        <w:spacing w:after="0" w:line="240" w:lineRule="auto"/>
        <w:ind w:left="4320" w:firstLine="720"/>
        <w:rPr>
          <w:rFonts w:ascii="Courier New" w:eastAsia="Times New Roman" w:hAnsi="Courier New" w:cs="Courier New"/>
          <w:sz w:val="20"/>
          <w:szCs w:val="20"/>
          <w:rPrChange w:id="646" w:author="John Benito" w:date="2012-03-15T15:04:00Z">
            <w:rPr>
              <w:rFonts w:eastAsia="Times New Roman"/>
              <w:sz w:val="24"/>
              <w:szCs w:val="24"/>
            </w:rPr>
          </w:rPrChange>
        </w:rPr>
        <w:pPrChange w:id="647" w:author="John Benito" w:date="2012-03-15T15:13:00Z">
          <w:pPr>
            <w:spacing w:after="0" w:line="240" w:lineRule="auto"/>
            <w:ind w:left="720"/>
          </w:pPr>
        </w:pPrChange>
      </w:pPr>
      <w:ins w:id="648" w:author="John Benito" w:date="2012-03-15T15:13:00Z">
        <w:r>
          <w:rPr>
            <w:rFonts w:ascii="Courier New" w:eastAsia="Times New Roman" w:hAnsi="Courier New" w:cs="Courier New"/>
            <w:sz w:val="20"/>
            <w:szCs w:val="20"/>
          </w:rPr>
          <w:t xml:space="preserve">// </w:t>
        </w:r>
      </w:ins>
      <w:del w:id="649" w:author="John Benito" w:date="2012-03-15T15:13:00Z">
        <w:r w:rsidR="00751D94" w:rsidRPr="00751D94">
          <w:rPr>
            <w:rFonts w:ascii="Courier New" w:eastAsia="Times New Roman" w:hAnsi="Courier New" w:cs="Courier New"/>
            <w:i/>
            <w:sz w:val="20"/>
            <w:szCs w:val="20"/>
            <w:rPrChange w:id="650" w:author="John Benito" w:date="2012-03-15T15:18:00Z">
              <w:rPr>
                <w:rFonts w:eastAsia="Times New Roman"/>
                <w:b/>
                <w:bCs/>
                <w:sz w:val="24"/>
                <w:szCs w:val="24"/>
              </w:rPr>
            </w:rPrChange>
          </w:rPr>
          <w:delText xml:space="preserve"> </w:delText>
        </w:r>
      </w:del>
      <w:r w:rsidR="00751D94" w:rsidRPr="00751D94">
        <w:rPr>
          <w:rFonts w:ascii="Courier New" w:eastAsia="Times New Roman" w:hAnsi="Courier New" w:cs="Courier New"/>
          <w:i/>
          <w:sz w:val="20"/>
          <w:szCs w:val="20"/>
          <w:rPrChange w:id="651" w:author="John Benito" w:date="2012-03-15T15:18:00Z">
            <w:rPr>
              <w:rFonts w:eastAsia="Times New Roman"/>
              <w:b/>
              <w:bCs/>
              <w:sz w:val="24"/>
              <w:szCs w:val="24"/>
            </w:rPr>
          </w:rPrChange>
        </w:rPr>
        <w:t>subject's identity</w:t>
      </w:r>
      <w:ins w:id="652" w:author="John Benito" w:date="2012-03-15T15:14:00Z">
        <w:r w:rsidR="00751D94" w:rsidRPr="00751D94">
          <w:rPr>
            <w:rFonts w:ascii="Courier New" w:eastAsia="Times New Roman" w:hAnsi="Courier New" w:cs="Courier New"/>
            <w:i/>
            <w:sz w:val="20"/>
            <w:szCs w:val="20"/>
            <w:rPrChange w:id="653" w:author="John Benito" w:date="2012-03-15T15:18:00Z">
              <w:rPr>
                <w:rFonts w:ascii="Courier New" w:eastAsia="Times New Roman" w:hAnsi="Courier New" w:cs="Courier New"/>
                <w:b/>
                <w:bCs/>
                <w:sz w:val="20"/>
                <w:szCs w:val="20"/>
              </w:rPr>
            </w:rPrChange>
          </w:rPr>
          <w:t xml:space="preserve"> in the form</w:t>
        </w:r>
      </w:ins>
    </w:p>
    <w:p w:rsidR="00170153" w:rsidRPr="001845BA" w:rsidRDefault="00751D94" w:rsidP="00170153">
      <w:pPr>
        <w:spacing w:after="0" w:line="240" w:lineRule="auto"/>
        <w:ind w:left="720"/>
        <w:rPr>
          <w:rFonts w:ascii="Courier New" w:eastAsia="Times New Roman" w:hAnsi="Courier New" w:cs="Courier New"/>
          <w:sz w:val="20"/>
          <w:szCs w:val="20"/>
          <w:rPrChange w:id="654" w:author="John Benito" w:date="2012-03-15T15:04:00Z">
            <w:rPr>
              <w:rFonts w:eastAsia="Times New Roman"/>
              <w:sz w:val="24"/>
              <w:szCs w:val="24"/>
            </w:rPr>
          </w:rPrChange>
        </w:rPr>
      </w:pPr>
      <w:r w:rsidRPr="00751D94">
        <w:rPr>
          <w:rFonts w:ascii="Courier New" w:eastAsia="Times New Roman" w:hAnsi="Courier New" w:cs="Courier New"/>
          <w:sz w:val="20"/>
          <w:szCs w:val="20"/>
          <w:rPrChange w:id="655"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656"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657"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658"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659"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660" w:author="John Benito" w:date="2012-03-15T15:04:00Z">
            <w:rPr>
              <w:rFonts w:eastAsia="Times New Roman"/>
              <w:b/>
              <w:bCs/>
              <w:sz w:val="24"/>
              <w:szCs w:val="24"/>
            </w:rPr>
          </w:rPrChange>
        </w:rPr>
        <w:tab/>
        <w:t xml:space="preserve">// </w:t>
      </w:r>
      <w:del w:id="661" w:author="John Benito" w:date="2012-03-15T15:14:00Z">
        <w:r w:rsidRPr="00751D94">
          <w:rPr>
            <w:rFonts w:ascii="Courier New" w:eastAsia="Times New Roman" w:hAnsi="Courier New" w:cs="Courier New"/>
            <w:i/>
            <w:sz w:val="20"/>
            <w:szCs w:val="20"/>
            <w:rPrChange w:id="662" w:author="John Benito" w:date="2012-03-15T15:18:00Z">
              <w:rPr>
                <w:rFonts w:eastAsia="Times New Roman"/>
                <w:b/>
                <w:bCs/>
                <w:sz w:val="24"/>
                <w:szCs w:val="24"/>
              </w:rPr>
            </w:rPrChange>
          </w:rPr>
          <w:delText xml:space="preserve">in the form </w:delText>
        </w:r>
      </w:del>
      <w:r w:rsidRPr="00751D94">
        <w:rPr>
          <w:rFonts w:ascii="Courier New" w:eastAsia="Times New Roman" w:hAnsi="Courier New" w:cs="Courier New"/>
          <w:i/>
          <w:sz w:val="20"/>
          <w:szCs w:val="20"/>
          <w:rPrChange w:id="663" w:author="John Benito" w:date="2012-03-15T15:18:00Z">
            <w:rPr>
              <w:rFonts w:eastAsia="Times New Roman"/>
              <w:b/>
              <w:bCs/>
              <w:sz w:val="24"/>
              <w:szCs w:val="24"/>
            </w:rPr>
          </w:rPrChange>
        </w:rPr>
        <w:t>of a Distinguished Name</w:t>
      </w:r>
    </w:p>
    <w:p w:rsidR="00A51DDF" w:rsidRDefault="00751D94" w:rsidP="00170153">
      <w:pPr>
        <w:spacing w:after="0" w:line="240" w:lineRule="auto"/>
        <w:ind w:left="720"/>
        <w:rPr>
          <w:ins w:id="664" w:author="John Benito" w:date="2012-03-15T15:14:00Z"/>
          <w:rFonts w:ascii="Courier New" w:eastAsia="Times New Roman" w:hAnsi="Courier New" w:cs="Courier New"/>
          <w:sz w:val="20"/>
          <w:szCs w:val="20"/>
        </w:rPr>
      </w:pPr>
      <w:proofErr w:type="gramStart"/>
      <w:r w:rsidRPr="00751D94">
        <w:rPr>
          <w:rFonts w:ascii="Courier New" w:eastAsia="Times New Roman" w:hAnsi="Courier New" w:cs="Courier New"/>
          <w:sz w:val="20"/>
          <w:szCs w:val="20"/>
          <w:rPrChange w:id="665" w:author="John Benito" w:date="2012-03-15T15:04:00Z">
            <w:rPr>
              <w:rFonts w:eastAsia="Times New Roman"/>
              <w:b/>
              <w:bCs/>
              <w:sz w:val="24"/>
              <w:szCs w:val="24"/>
            </w:rPr>
          </w:rPrChange>
        </w:rPr>
        <w:t>unsigned</w:t>
      </w:r>
      <w:proofErr w:type="gramEnd"/>
      <w:r w:rsidRPr="00751D94">
        <w:rPr>
          <w:rFonts w:ascii="Courier New" w:eastAsia="Times New Roman" w:hAnsi="Courier New" w:cs="Courier New"/>
          <w:sz w:val="20"/>
          <w:szCs w:val="20"/>
          <w:rPrChange w:id="666" w:author="John Benito" w:date="2012-03-15T15:04:00Z">
            <w:rPr>
              <w:rFonts w:eastAsia="Times New Roman"/>
              <w:b/>
              <w:bCs/>
              <w:sz w:val="24"/>
              <w:szCs w:val="24"/>
            </w:rPr>
          </w:rPrChange>
        </w:rPr>
        <w:t xml:space="preserve"> short publicKeyAlgorithm;</w:t>
      </w:r>
      <w:r w:rsidRPr="00751D94">
        <w:rPr>
          <w:rFonts w:ascii="Courier New" w:eastAsia="Times New Roman" w:hAnsi="Courier New" w:cs="Courier New"/>
          <w:sz w:val="20"/>
          <w:szCs w:val="20"/>
          <w:rPrChange w:id="667" w:author="John Benito" w:date="2012-03-15T15:04:00Z">
            <w:rPr>
              <w:rFonts w:eastAsia="Times New Roman"/>
              <w:b/>
              <w:bCs/>
              <w:sz w:val="24"/>
              <w:szCs w:val="24"/>
            </w:rPr>
          </w:rPrChange>
        </w:rPr>
        <w:tab/>
      </w:r>
      <w:del w:id="668" w:author="John Benito" w:date="2012-03-15T15:14:00Z">
        <w:r w:rsidRPr="00751D94">
          <w:rPr>
            <w:rFonts w:ascii="Courier New" w:eastAsia="Times New Roman" w:hAnsi="Courier New" w:cs="Courier New"/>
            <w:sz w:val="20"/>
            <w:szCs w:val="20"/>
            <w:rPrChange w:id="669" w:author="John Benito" w:date="2012-03-15T15:04:00Z">
              <w:rPr>
                <w:rFonts w:eastAsia="Times New Roman"/>
                <w:b/>
                <w:bCs/>
                <w:sz w:val="24"/>
                <w:szCs w:val="24"/>
              </w:rPr>
            </w:rPrChange>
          </w:rPr>
          <w:tab/>
        </w:r>
      </w:del>
      <w:r w:rsidRPr="00751D94">
        <w:rPr>
          <w:rFonts w:ascii="Courier New" w:eastAsia="Times New Roman" w:hAnsi="Courier New" w:cs="Courier New"/>
          <w:sz w:val="20"/>
          <w:szCs w:val="20"/>
          <w:rPrChange w:id="670" w:author="John Benito" w:date="2012-03-15T15:04:00Z">
            <w:rPr>
              <w:rFonts w:eastAsia="Times New Roman"/>
              <w:b/>
              <w:bCs/>
              <w:sz w:val="24"/>
              <w:szCs w:val="24"/>
            </w:rPr>
          </w:rPrChange>
        </w:rPr>
        <w:t xml:space="preserve">// </w:t>
      </w:r>
      <w:del w:id="671" w:author="John Benito" w:date="2012-03-15T15:14:00Z">
        <w:r w:rsidRPr="00751D94">
          <w:rPr>
            <w:rFonts w:ascii="Courier New" w:eastAsia="Times New Roman" w:hAnsi="Courier New" w:cs="Courier New"/>
            <w:i/>
            <w:sz w:val="20"/>
            <w:szCs w:val="20"/>
            <w:rPrChange w:id="672" w:author="John Benito" w:date="2012-03-15T15:18:00Z">
              <w:rPr>
                <w:rFonts w:eastAsia="Times New Roman"/>
                <w:b/>
                <w:bCs/>
                <w:sz w:val="24"/>
                <w:szCs w:val="24"/>
              </w:rPr>
            </w:rPrChange>
          </w:rPr>
          <w:delText xml:space="preserve">the </w:delText>
        </w:r>
      </w:del>
      <w:r w:rsidRPr="00751D94">
        <w:rPr>
          <w:rFonts w:ascii="Courier New" w:eastAsia="Times New Roman" w:hAnsi="Courier New" w:cs="Courier New"/>
          <w:i/>
          <w:sz w:val="20"/>
          <w:szCs w:val="20"/>
          <w:rPrChange w:id="673" w:author="John Benito" w:date="2012-03-15T15:18:00Z">
            <w:rPr>
              <w:rFonts w:eastAsia="Times New Roman"/>
              <w:b/>
              <w:bCs/>
              <w:sz w:val="24"/>
              <w:szCs w:val="24"/>
            </w:rPr>
          </w:rPrChange>
        </w:rPr>
        <w:t>public key algorithm to be used</w:t>
      </w:r>
    </w:p>
    <w:p w:rsidR="00000000" w:rsidRDefault="00A51DDF">
      <w:pPr>
        <w:spacing w:after="0" w:line="240" w:lineRule="auto"/>
        <w:ind w:left="4320" w:firstLine="720"/>
        <w:rPr>
          <w:del w:id="674" w:author="John Benito" w:date="2012-03-15T15:14:00Z"/>
          <w:rFonts w:ascii="Courier New" w:eastAsia="Times New Roman" w:hAnsi="Courier New" w:cs="Courier New"/>
          <w:i/>
          <w:sz w:val="20"/>
          <w:szCs w:val="20"/>
          <w:rPrChange w:id="675" w:author="John Benito" w:date="2012-03-15T15:18:00Z">
            <w:rPr>
              <w:del w:id="676" w:author="John Benito" w:date="2012-03-15T15:14:00Z"/>
              <w:rFonts w:eastAsia="Times New Roman"/>
              <w:sz w:val="24"/>
              <w:szCs w:val="24"/>
            </w:rPr>
          </w:rPrChange>
        </w:rPr>
        <w:pPrChange w:id="677" w:author="John Benito" w:date="2012-03-15T15:14:00Z">
          <w:pPr>
            <w:spacing w:after="0" w:line="240" w:lineRule="auto"/>
            <w:ind w:left="720"/>
          </w:pPr>
        </w:pPrChange>
      </w:pPr>
      <w:ins w:id="678" w:author="John Benito" w:date="2012-03-15T15:14:00Z">
        <w:r>
          <w:rPr>
            <w:rFonts w:ascii="Courier New" w:eastAsia="Times New Roman" w:hAnsi="Courier New" w:cs="Courier New"/>
            <w:sz w:val="20"/>
            <w:szCs w:val="20"/>
          </w:rPr>
          <w:t>//</w:t>
        </w:r>
      </w:ins>
      <w:r w:rsidR="00751D94" w:rsidRPr="00751D94">
        <w:rPr>
          <w:rFonts w:ascii="Courier New" w:eastAsia="Times New Roman" w:hAnsi="Courier New" w:cs="Courier New"/>
          <w:sz w:val="20"/>
          <w:szCs w:val="20"/>
          <w:rPrChange w:id="679" w:author="John Benito" w:date="2012-03-15T15:04:00Z">
            <w:rPr>
              <w:rFonts w:eastAsia="Times New Roman"/>
              <w:b/>
              <w:bCs/>
              <w:sz w:val="24"/>
              <w:szCs w:val="24"/>
            </w:rPr>
          </w:rPrChange>
        </w:rPr>
        <w:t xml:space="preserve"> </w:t>
      </w:r>
      <w:r w:rsidR="00751D94" w:rsidRPr="00751D94">
        <w:rPr>
          <w:rFonts w:ascii="Courier New" w:eastAsia="Times New Roman" w:hAnsi="Courier New" w:cs="Courier New"/>
          <w:i/>
          <w:sz w:val="20"/>
          <w:szCs w:val="20"/>
          <w:rPrChange w:id="680" w:author="John Benito" w:date="2012-03-15T15:18:00Z">
            <w:rPr>
              <w:rFonts w:eastAsia="Times New Roman"/>
              <w:b/>
              <w:bCs/>
              <w:sz w:val="24"/>
              <w:szCs w:val="24"/>
            </w:rPr>
          </w:rPrChange>
        </w:rPr>
        <w:t>with</w:t>
      </w:r>
    </w:p>
    <w:p w:rsidR="00170153" w:rsidRPr="00A51DDF" w:rsidRDefault="00751D94" w:rsidP="00A51DDF">
      <w:pPr>
        <w:spacing w:after="0" w:line="240" w:lineRule="auto"/>
        <w:ind w:left="4320" w:firstLine="720"/>
        <w:rPr>
          <w:rFonts w:ascii="Courier New" w:eastAsia="Times New Roman" w:hAnsi="Courier New" w:cs="Courier New"/>
          <w:i/>
          <w:sz w:val="20"/>
          <w:szCs w:val="20"/>
          <w:rPrChange w:id="681" w:author="John Benito" w:date="2012-03-15T15:18:00Z">
            <w:rPr>
              <w:rFonts w:eastAsia="Times New Roman"/>
              <w:sz w:val="24"/>
              <w:szCs w:val="24"/>
            </w:rPr>
          </w:rPrChange>
        </w:rPr>
      </w:pPr>
      <w:del w:id="682" w:author="John Benito" w:date="2012-03-15T15:14:00Z">
        <w:r w:rsidRPr="00751D94">
          <w:rPr>
            <w:rFonts w:ascii="Courier New" w:eastAsia="Times New Roman" w:hAnsi="Courier New" w:cs="Courier New"/>
            <w:i/>
            <w:sz w:val="20"/>
            <w:szCs w:val="20"/>
            <w:rPrChange w:id="683" w:author="John Benito" w:date="2012-03-15T15:18:00Z">
              <w:rPr>
                <w:rFonts w:eastAsia="Times New Roman"/>
                <w:b/>
                <w:bCs/>
                <w:sz w:val="24"/>
                <w:szCs w:val="24"/>
              </w:rPr>
            </w:rPrChange>
          </w:rPr>
          <w:delText>//</w:delText>
        </w:r>
      </w:del>
      <w:del w:id="684" w:author="John Benito" w:date="2012-03-15T15:18:00Z">
        <w:r w:rsidRPr="00751D94">
          <w:rPr>
            <w:rFonts w:ascii="Courier New" w:eastAsia="Times New Roman" w:hAnsi="Courier New" w:cs="Courier New"/>
            <w:i/>
            <w:sz w:val="20"/>
            <w:szCs w:val="20"/>
            <w:rPrChange w:id="685" w:author="John Benito" w:date="2012-03-15T15:18:00Z">
              <w:rPr>
                <w:rFonts w:eastAsia="Times New Roman"/>
                <w:b/>
                <w:bCs/>
                <w:sz w:val="24"/>
                <w:szCs w:val="24"/>
              </w:rPr>
            </w:rPrChange>
          </w:rPr>
          <w:delText xml:space="preserve"> the</w:delText>
        </w:r>
      </w:del>
      <w:r w:rsidRPr="00751D94">
        <w:rPr>
          <w:rFonts w:ascii="Courier New" w:eastAsia="Times New Roman" w:hAnsi="Courier New" w:cs="Courier New"/>
          <w:i/>
          <w:sz w:val="20"/>
          <w:szCs w:val="20"/>
          <w:rPrChange w:id="686" w:author="John Benito" w:date="2012-03-15T15:18:00Z">
            <w:rPr>
              <w:rFonts w:eastAsia="Times New Roman"/>
              <w:b/>
              <w:bCs/>
              <w:sz w:val="24"/>
              <w:szCs w:val="24"/>
            </w:rPr>
          </w:rPrChange>
        </w:rPr>
        <w:t xml:space="preserve"> </w:t>
      </w:r>
      <w:proofErr w:type="spellStart"/>
      <w:proofErr w:type="gramStart"/>
      <w:r w:rsidRPr="00751D94">
        <w:rPr>
          <w:rFonts w:ascii="Courier New" w:eastAsia="Times New Roman" w:hAnsi="Courier New" w:cs="Courier New"/>
          <w:i/>
          <w:sz w:val="20"/>
          <w:szCs w:val="20"/>
          <w:rPrChange w:id="687" w:author="John Benito" w:date="2012-03-15T15:18:00Z">
            <w:rPr>
              <w:rFonts w:eastAsia="Times New Roman"/>
              <w:b/>
              <w:bCs/>
              <w:sz w:val="24"/>
              <w:szCs w:val="24"/>
            </w:rPr>
          </w:rPrChange>
        </w:rPr>
        <w:t>subjectPublicKey</w:t>
      </w:r>
      <w:proofErr w:type="spellEnd"/>
      <w:proofErr w:type="gramEnd"/>
    </w:p>
    <w:p w:rsidR="00170153" w:rsidRPr="001845BA" w:rsidRDefault="00751D94" w:rsidP="00170153">
      <w:pPr>
        <w:spacing w:after="0" w:line="240" w:lineRule="auto"/>
        <w:ind w:left="720"/>
        <w:rPr>
          <w:rFonts w:ascii="Courier New" w:eastAsia="Times New Roman" w:hAnsi="Courier New" w:cs="Courier New"/>
          <w:sz w:val="20"/>
          <w:szCs w:val="20"/>
          <w:rPrChange w:id="688" w:author="John Benito" w:date="2012-03-15T15:04:00Z">
            <w:rPr>
              <w:rFonts w:eastAsia="Times New Roman"/>
              <w:sz w:val="24"/>
              <w:szCs w:val="24"/>
            </w:rPr>
          </w:rPrChange>
        </w:rPr>
      </w:pPr>
      <w:proofErr w:type="gramStart"/>
      <w:r w:rsidRPr="00751D94">
        <w:rPr>
          <w:rFonts w:ascii="Courier New" w:eastAsia="Times New Roman" w:hAnsi="Courier New" w:cs="Courier New"/>
          <w:sz w:val="20"/>
          <w:szCs w:val="20"/>
          <w:rPrChange w:id="689" w:author="John Benito" w:date="2012-03-15T15:04:00Z">
            <w:rPr>
              <w:rFonts w:eastAsia="Times New Roman"/>
              <w:b/>
              <w:bCs/>
              <w:sz w:val="24"/>
              <w:szCs w:val="24"/>
            </w:rPr>
          </w:rPrChange>
        </w:rPr>
        <w:t>string</w:t>
      </w:r>
      <w:proofErr w:type="gramEnd"/>
      <w:r w:rsidRPr="00751D94">
        <w:rPr>
          <w:rFonts w:ascii="Courier New" w:eastAsia="Times New Roman" w:hAnsi="Courier New" w:cs="Courier New"/>
          <w:sz w:val="20"/>
          <w:szCs w:val="20"/>
          <w:rPrChange w:id="690" w:author="John Benito" w:date="2012-03-15T15:04:00Z">
            <w:rPr>
              <w:rFonts w:eastAsia="Times New Roman"/>
              <w:b/>
              <w:bCs/>
              <w:sz w:val="24"/>
              <w:szCs w:val="24"/>
            </w:rPr>
          </w:rPrChange>
        </w:rPr>
        <w:t xml:space="preserve"> </w:t>
      </w:r>
      <w:proofErr w:type="spellStart"/>
      <w:r w:rsidRPr="00751D94">
        <w:rPr>
          <w:rFonts w:ascii="Courier New" w:eastAsia="Times New Roman" w:hAnsi="Courier New" w:cs="Courier New"/>
          <w:sz w:val="20"/>
          <w:szCs w:val="20"/>
          <w:rPrChange w:id="691" w:author="John Benito" w:date="2012-03-15T15:04:00Z">
            <w:rPr>
              <w:rFonts w:eastAsia="Times New Roman"/>
              <w:b/>
              <w:bCs/>
              <w:sz w:val="24"/>
              <w:szCs w:val="24"/>
            </w:rPr>
          </w:rPrChange>
        </w:rPr>
        <w:t>subjectPublicKey</w:t>
      </w:r>
      <w:proofErr w:type="spellEnd"/>
      <w:r w:rsidRPr="00751D94">
        <w:rPr>
          <w:rFonts w:ascii="Courier New" w:eastAsia="Times New Roman" w:hAnsi="Courier New" w:cs="Courier New"/>
          <w:sz w:val="20"/>
          <w:szCs w:val="20"/>
          <w:rPrChange w:id="692" w:author="John Benito" w:date="2012-03-15T15:04:00Z">
            <w:rPr>
              <w:rFonts w:eastAsia="Times New Roman"/>
              <w:b/>
              <w:bCs/>
              <w:sz w:val="24"/>
              <w:szCs w:val="24"/>
            </w:rPr>
          </w:rPrChange>
        </w:rPr>
        <w:t>;</w:t>
      </w:r>
      <w:r w:rsidRPr="00751D94">
        <w:rPr>
          <w:rFonts w:ascii="Courier New" w:eastAsia="Times New Roman" w:hAnsi="Courier New" w:cs="Courier New"/>
          <w:sz w:val="20"/>
          <w:szCs w:val="20"/>
          <w:rPrChange w:id="693"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694" w:author="John Benito" w:date="2012-03-15T15:04:00Z">
            <w:rPr>
              <w:rFonts w:eastAsia="Times New Roman"/>
              <w:b/>
              <w:bCs/>
              <w:sz w:val="24"/>
              <w:szCs w:val="24"/>
            </w:rPr>
          </w:rPrChange>
        </w:rPr>
        <w:tab/>
      </w:r>
      <w:del w:id="695" w:author="John Benito" w:date="2012-03-15T15:07:00Z">
        <w:r w:rsidRPr="00751D94">
          <w:rPr>
            <w:rFonts w:ascii="Courier New" w:eastAsia="Times New Roman" w:hAnsi="Courier New" w:cs="Courier New"/>
            <w:sz w:val="20"/>
            <w:szCs w:val="20"/>
            <w:rPrChange w:id="696" w:author="John Benito" w:date="2012-03-15T15:04:00Z">
              <w:rPr>
                <w:rFonts w:eastAsia="Times New Roman"/>
                <w:b/>
                <w:bCs/>
                <w:sz w:val="24"/>
                <w:szCs w:val="24"/>
              </w:rPr>
            </w:rPrChange>
          </w:rPr>
          <w:tab/>
        </w:r>
      </w:del>
      <w:r w:rsidRPr="00751D94">
        <w:rPr>
          <w:rFonts w:ascii="Courier New" w:eastAsia="Times New Roman" w:hAnsi="Courier New" w:cs="Courier New"/>
          <w:sz w:val="20"/>
          <w:szCs w:val="20"/>
          <w:rPrChange w:id="697" w:author="John Benito" w:date="2012-03-15T15:04:00Z">
            <w:rPr>
              <w:rFonts w:eastAsia="Times New Roman"/>
              <w:b/>
              <w:bCs/>
              <w:sz w:val="24"/>
              <w:szCs w:val="24"/>
            </w:rPr>
          </w:rPrChange>
        </w:rPr>
        <w:t xml:space="preserve">// </w:t>
      </w:r>
      <w:del w:id="698" w:author="John Benito" w:date="2012-03-15T15:18:00Z">
        <w:r w:rsidRPr="00751D94">
          <w:rPr>
            <w:rFonts w:ascii="Courier New" w:eastAsia="Times New Roman" w:hAnsi="Courier New" w:cs="Courier New"/>
            <w:i/>
            <w:sz w:val="20"/>
            <w:szCs w:val="20"/>
            <w:rPrChange w:id="699" w:author="John Benito" w:date="2012-03-15T15:18:00Z">
              <w:rPr>
                <w:rFonts w:eastAsia="Times New Roman"/>
                <w:b/>
                <w:bCs/>
                <w:sz w:val="24"/>
                <w:szCs w:val="24"/>
              </w:rPr>
            </w:rPrChange>
          </w:rPr>
          <w:delText xml:space="preserve">the </w:delText>
        </w:r>
      </w:del>
      <w:r w:rsidRPr="00751D94">
        <w:rPr>
          <w:rFonts w:ascii="Courier New" w:eastAsia="Times New Roman" w:hAnsi="Courier New" w:cs="Courier New"/>
          <w:i/>
          <w:sz w:val="20"/>
          <w:szCs w:val="20"/>
          <w:rPrChange w:id="700" w:author="John Benito" w:date="2012-03-15T15:18:00Z">
            <w:rPr>
              <w:rFonts w:eastAsia="Times New Roman"/>
              <w:b/>
              <w:bCs/>
              <w:sz w:val="24"/>
              <w:szCs w:val="24"/>
            </w:rPr>
          </w:rPrChange>
        </w:rPr>
        <w:t>public key component o</w:t>
      </w:r>
      <w:ins w:id="701" w:author="John Benito" w:date="2012-03-15T15:18:00Z">
        <w:r w:rsidR="00A51DDF">
          <w:rPr>
            <w:rFonts w:ascii="Courier New" w:eastAsia="Times New Roman" w:hAnsi="Courier New" w:cs="Courier New"/>
            <w:i/>
            <w:sz w:val="20"/>
            <w:szCs w:val="20"/>
          </w:rPr>
          <w:t>f</w:t>
        </w:r>
      </w:ins>
      <w:del w:id="702" w:author="John Benito" w:date="2012-03-15T15:18:00Z">
        <w:r w:rsidRPr="00751D94">
          <w:rPr>
            <w:rFonts w:ascii="Courier New" w:eastAsia="Times New Roman" w:hAnsi="Courier New" w:cs="Courier New"/>
            <w:i/>
            <w:sz w:val="20"/>
            <w:szCs w:val="20"/>
            <w:rPrChange w:id="703" w:author="John Benito" w:date="2012-03-15T15:18:00Z">
              <w:rPr>
                <w:rFonts w:eastAsia="Times New Roman"/>
                <w:b/>
                <w:bCs/>
                <w:sz w:val="24"/>
                <w:szCs w:val="24"/>
              </w:rPr>
            </w:rPrChange>
          </w:rPr>
          <w:delText>f</w:delText>
        </w:r>
      </w:del>
      <w:r w:rsidRPr="00751D94">
        <w:rPr>
          <w:rFonts w:ascii="Courier New" w:eastAsia="Times New Roman" w:hAnsi="Courier New" w:cs="Courier New"/>
          <w:i/>
          <w:sz w:val="20"/>
          <w:szCs w:val="20"/>
          <w:rPrChange w:id="704" w:author="John Benito" w:date="2012-03-15T15:18:00Z">
            <w:rPr>
              <w:rFonts w:eastAsia="Times New Roman"/>
              <w:b/>
              <w:bCs/>
              <w:sz w:val="24"/>
              <w:szCs w:val="24"/>
            </w:rPr>
          </w:rPrChange>
        </w:rPr>
        <w:t xml:space="preserve"> its</w:t>
      </w:r>
    </w:p>
    <w:p w:rsidR="00170153" w:rsidRPr="001845BA" w:rsidRDefault="00751D94" w:rsidP="00170153">
      <w:pPr>
        <w:spacing w:after="0" w:line="240" w:lineRule="auto"/>
        <w:ind w:left="720"/>
        <w:rPr>
          <w:rFonts w:ascii="Courier New" w:eastAsia="Times New Roman" w:hAnsi="Courier New" w:cs="Courier New"/>
          <w:sz w:val="20"/>
          <w:szCs w:val="20"/>
          <w:rPrChange w:id="705" w:author="John Benito" w:date="2012-03-15T15:04:00Z">
            <w:rPr>
              <w:rFonts w:eastAsia="Times New Roman"/>
              <w:sz w:val="24"/>
              <w:szCs w:val="24"/>
            </w:rPr>
          </w:rPrChange>
        </w:rPr>
      </w:pPr>
      <w:r w:rsidRPr="00751D94">
        <w:rPr>
          <w:rFonts w:ascii="Courier New" w:eastAsia="Times New Roman" w:hAnsi="Courier New" w:cs="Courier New"/>
          <w:sz w:val="20"/>
          <w:szCs w:val="20"/>
          <w:rPrChange w:id="706"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707"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708"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709"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710"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711" w:author="John Benito" w:date="2012-03-15T15:04:00Z">
            <w:rPr>
              <w:rFonts w:eastAsia="Times New Roman"/>
              <w:b/>
              <w:bCs/>
              <w:sz w:val="24"/>
              <w:szCs w:val="24"/>
            </w:rPr>
          </w:rPrChange>
        </w:rPr>
        <w:tab/>
        <w:t xml:space="preserve">// </w:t>
      </w:r>
      <w:r w:rsidRPr="00751D94">
        <w:rPr>
          <w:rFonts w:ascii="Courier New" w:eastAsia="Times New Roman" w:hAnsi="Courier New" w:cs="Courier New"/>
          <w:i/>
          <w:sz w:val="20"/>
          <w:szCs w:val="20"/>
          <w:rPrChange w:id="712" w:author="John Benito" w:date="2012-03-15T15:17:00Z">
            <w:rPr>
              <w:rFonts w:eastAsia="Times New Roman"/>
              <w:b/>
              <w:bCs/>
              <w:sz w:val="24"/>
              <w:szCs w:val="24"/>
            </w:rPr>
          </w:rPrChange>
        </w:rPr>
        <w:t>associated subject</w:t>
      </w:r>
    </w:p>
    <w:p w:rsidR="00A51DDF" w:rsidRDefault="00751D94" w:rsidP="00170153">
      <w:pPr>
        <w:spacing w:after="0" w:line="240" w:lineRule="auto"/>
        <w:ind w:left="720"/>
        <w:rPr>
          <w:ins w:id="713" w:author="John Benito" w:date="2012-03-15T15:17:00Z"/>
          <w:rFonts w:ascii="Courier New" w:eastAsia="Times New Roman" w:hAnsi="Courier New" w:cs="Courier New"/>
          <w:sz w:val="20"/>
          <w:szCs w:val="20"/>
        </w:rPr>
      </w:pPr>
      <w:proofErr w:type="gramStart"/>
      <w:r w:rsidRPr="00751D94">
        <w:rPr>
          <w:rFonts w:ascii="Courier New" w:eastAsia="Times New Roman" w:hAnsi="Courier New" w:cs="Courier New"/>
          <w:sz w:val="20"/>
          <w:szCs w:val="20"/>
          <w:rPrChange w:id="714" w:author="John Benito" w:date="2012-03-15T15:04:00Z">
            <w:rPr>
              <w:rFonts w:eastAsia="Times New Roman"/>
              <w:b/>
              <w:bCs/>
              <w:sz w:val="24"/>
              <w:szCs w:val="24"/>
            </w:rPr>
          </w:rPrChange>
        </w:rPr>
        <w:t>string</w:t>
      </w:r>
      <w:proofErr w:type="gramEnd"/>
      <w:r w:rsidRPr="00751D94">
        <w:rPr>
          <w:rFonts w:ascii="Courier New" w:eastAsia="Times New Roman" w:hAnsi="Courier New" w:cs="Courier New"/>
          <w:sz w:val="20"/>
          <w:szCs w:val="20"/>
          <w:rPrChange w:id="715" w:author="John Benito" w:date="2012-03-15T15:04:00Z">
            <w:rPr>
              <w:rFonts w:eastAsia="Times New Roman"/>
              <w:b/>
              <w:bCs/>
              <w:sz w:val="24"/>
              <w:szCs w:val="24"/>
            </w:rPr>
          </w:rPrChange>
        </w:rPr>
        <w:t xml:space="preserve"> </w:t>
      </w:r>
      <w:proofErr w:type="spellStart"/>
      <w:r w:rsidRPr="00751D94">
        <w:rPr>
          <w:rFonts w:ascii="Courier New" w:eastAsia="Times New Roman" w:hAnsi="Courier New" w:cs="Courier New"/>
          <w:sz w:val="20"/>
          <w:szCs w:val="20"/>
          <w:rPrChange w:id="716" w:author="John Benito" w:date="2012-03-15T15:04:00Z">
            <w:rPr>
              <w:rFonts w:eastAsia="Times New Roman"/>
              <w:b/>
              <w:bCs/>
              <w:sz w:val="24"/>
              <w:szCs w:val="24"/>
            </w:rPr>
          </w:rPrChange>
        </w:rPr>
        <w:t>issuerUniqueIdentifier</w:t>
      </w:r>
      <w:proofErr w:type="spellEnd"/>
      <w:r w:rsidRPr="00751D94">
        <w:rPr>
          <w:rFonts w:ascii="Courier New" w:eastAsia="Times New Roman" w:hAnsi="Courier New" w:cs="Courier New"/>
          <w:sz w:val="20"/>
          <w:szCs w:val="20"/>
          <w:rPrChange w:id="717" w:author="John Benito" w:date="2012-03-15T15:04:00Z">
            <w:rPr>
              <w:rFonts w:eastAsia="Times New Roman"/>
              <w:b/>
              <w:bCs/>
              <w:sz w:val="24"/>
              <w:szCs w:val="24"/>
            </w:rPr>
          </w:rPrChange>
        </w:rPr>
        <w:t>;</w:t>
      </w:r>
      <w:r w:rsidRPr="00751D94">
        <w:rPr>
          <w:rFonts w:ascii="Courier New" w:eastAsia="Times New Roman" w:hAnsi="Courier New" w:cs="Courier New"/>
          <w:sz w:val="20"/>
          <w:szCs w:val="20"/>
          <w:rPrChange w:id="718" w:author="John Benito" w:date="2012-03-15T15:04:00Z">
            <w:rPr>
              <w:rFonts w:eastAsia="Times New Roman"/>
              <w:b/>
              <w:bCs/>
              <w:sz w:val="24"/>
              <w:szCs w:val="24"/>
            </w:rPr>
          </w:rPrChange>
        </w:rPr>
        <w:tab/>
      </w:r>
      <w:del w:id="719" w:author="John Benito" w:date="2012-03-15T15:07:00Z">
        <w:r w:rsidRPr="00751D94">
          <w:rPr>
            <w:rFonts w:ascii="Courier New" w:eastAsia="Times New Roman" w:hAnsi="Courier New" w:cs="Courier New"/>
            <w:sz w:val="20"/>
            <w:szCs w:val="20"/>
            <w:rPrChange w:id="720"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721" w:author="John Benito" w:date="2012-03-15T15:04:00Z">
              <w:rPr>
                <w:rFonts w:eastAsia="Times New Roman"/>
                <w:b/>
                <w:bCs/>
                <w:sz w:val="24"/>
                <w:szCs w:val="24"/>
              </w:rPr>
            </w:rPrChange>
          </w:rPr>
          <w:tab/>
        </w:r>
      </w:del>
      <w:r w:rsidRPr="00751D94">
        <w:rPr>
          <w:rFonts w:ascii="Courier New" w:eastAsia="Times New Roman" w:hAnsi="Courier New" w:cs="Courier New"/>
          <w:sz w:val="20"/>
          <w:szCs w:val="20"/>
          <w:rPrChange w:id="722" w:author="John Benito" w:date="2012-03-15T15:04:00Z">
            <w:rPr>
              <w:rFonts w:eastAsia="Times New Roman"/>
              <w:b/>
              <w:bCs/>
              <w:sz w:val="24"/>
              <w:szCs w:val="24"/>
            </w:rPr>
          </w:rPrChange>
        </w:rPr>
        <w:t xml:space="preserve">// </w:t>
      </w:r>
      <w:r w:rsidRPr="00751D94">
        <w:rPr>
          <w:rFonts w:ascii="Courier New" w:eastAsia="Times New Roman" w:hAnsi="Courier New" w:cs="Courier New"/>
          <w:i/>
          <w:sz w:val="20"/>
          <w:szCs w:val="20"/>
          <w:rPrChange w:id="723" w:author="John Benito" w:date="2012-03-15T15:17:00Z">
            <w:rPr>
              <w:rFonts w:eastAsia="Times New Roman"/>
              <w:b/>
              <w:bCs/>
              <w:sz w:val="24"/>
              <w:szCs w:val="24"/>
            </w:rPr>
          </w:rPrChange>
        </w:rPr>
        <w:t>optional issuer unique</w:t>
      </w:r>
    </w:p>
    <w:p w:rsidR="00000000" w:rsidRDefault="00A51DDF">
      <w:pPr>
        <w:spacing w:after="0" w:line="240" w:lineRule="auto"/>
        <w:ind w:left="4320" w:firstLine="720"/>
        <w:rPr>
          <w:rFonts w:ascii="Courier New" w:eastAsia="Times New Roman" w:hAnsi="Courier New" w:cs="Courier New"/>
          <w:sz w:val="20"/>
          <w:szCs w:val="20"/>
          <w:rPrChange w:id="724" w:author="John Benito" w:date="2012-03-15T15:04:00Z">
            <w:rPr>
              <w:rFonts w:eastAsia="Times New Roman"/>
              <w:sz w:val="24"/>
              <w:szCs w:val="24"/>
            </w:rPr>
          </w:rPrChange>
        </w:rPr>
        <w:pPrChange w:id="725" w:author="John Benito" w:date="2012-03-15T15:17:00Z">
          <w:pPr>
            <w:spacing w:after="0" w:line="240" w:lineRule="auto"/>
            <w:ind w:left="720"/>
          </w:pPr>
        </w:pPrChange>
      </w:pPr>
      <w:ins w:id="726" w:author="John Benito" w:date="2012-03-15T15:17:00Z">
        <w:r>
          <w:rPr>
            <w:rFonts w:ascii="Courier New" w:eastAsia="Times New Roman" w:hAnsi="Courier New" w:cs="Courier New"/>
            <w:sz w:val="20"/>
            <w:szCs w:val="20"/>
          </w:rPr>
          <w:t>//</w:t>
        </w:r>
      </w:ins>
      <w:r w:rsidR="00751D94" w:rsidRPr="00751D94">
        <w:rPr>
          <w:rFonts w:ascii="Courier New" w:eastAsia="Times New Roman" w:hAnsi="Courier New" w:cs="Courier New"/>
          <w:sz w:val="20"/>
          <w:szCs w:val="20"/>
          <w:rPrChange w:id="727" w:author="John Benito" w:date="2012-03-15T15:04:00Z">
            <w:rPr>
              <w:rFonts w:eastAsia="Times New Roman"/>
              <w:b/>
              <w:bCs/>
              <w:sz w:val="24"/>
              <w:szCs w:val="24"/>
            </w:rPr>
          </w:rPrChange>
        </w:rPr>
        <w:t xml:space="preserve"> </w:t>
      </w:r>
      <w:r w:rsidR="00751D94" w:rsidRPr="00751D94">
        <w:rPr>
          <w:rFonts w:ascii="Courier New" w:eastAsia="Times New Roman" w:hAnsi="Courier New" w:cs="Courier New"/>
          <w:i/>
          <w:sz w:val="20"/>
          <w:szCs w:val="20"/>
          <w:rPrChange w:id="728" w:author="John Benito" w:date="2012-03-15T15:17:00Z">
            <w:rPr>
              <w:rFonts w:eastAsia="Times New Roman"/>
              <w:b/>
              <w:bCs/>
              <w:sz w:val="24"/>
              <w:szCs w:val="24"/>
            </w:rPr>
          </w:rPrChange>
        </w:rPr>
        <w:t>identifier</w:t>
      </w:r>
    </w:p>
    <w:p w:rsidR="00000000" w:rsidRDefault="00751D94">
      <w:pPr>
        <w:spacing w:after="0" w:line="240" w:lineRule="auto"/>
        <w:ind w:left="5040" w:hanging="4320"/>
        <w:rPr>
          <w:ins w:id="729" w:author="John Benito" w:date="2012-03-15T15:17:00Z"/>
          <w:rFonts w:ascii="Courier New" w:eastAsia="Times New Roman" w:hAnsi="Courier New" w:cs="Courier New"/>
          <w:sz w:val="20"/>
          <w:szCs w:val="20"/>
        </w:rPr>
        <w:pPrChange w:id="730" w:author="John Benito" w:date="2012-03-15T15:16:00Z">
          <w:pPr>
            <w:spacing w:after="0" w:line="240" w:lineRule="auto"/>
            <w:ind w:left="720"/>
          </w:pPr>
        </w:pPrChange>
      </w:pPr>
      <w:proofErr w:type="gramStart"/>
      <w:r w:rsidRPr="00751D94">
        <w:rPr>
          <w:rFonts w:ascii="Courier New" w:eastAsia="Times New Roman" w:hAnsi="Courier New" w:cs="Courier New"/>
          <w:sz w:val="20"/>
          <w:szCs w:val="20"/>
          <w:rPrChange w:id="731" w:author="John Benito" w:date="2012-03-15T15:04:00Z">
            <w:rPr>
              <w:rFonts w:eastAsia="Times New Roman"/>
              <w:b/>
              <w:bCs/>
              <w:sz w:val="24"/>
              <w:szCs w:val="24"/>
            </w:rPr>
          </w:rPrChange>
        </w:rPr>
        <w:t>string</w:t>
      </w:r>
      <w:proofErr w:type="gramEnd"/>
      <w:r w:rsidRPr="00751D94">
        <w:rPr>
          <w:rFonts w:ascii="Courier New" w:eastAsia="Times New Roman" w:hAnsi="Courier New" w:cs="Courier New"/>
          <w:sz w:val="20"/>
          <w:szCs w:val="20"/>
          <w:rPrChange w:id="732" w:author="John Benito" w:date="2012-03-15T15:04:00Z">
            <w:rPr>
              <w:rFonts w:eastAsia="Times New Roman"/>
              <w:b/>
              <w:bCs/>
              <w:sz w:val="24"/>
              <w:szCs w:val="24"/>
            </w:rPr>
          </w:rPrChange>
        </w:rPr>
        <w:t xml:space="preserve"> </w:t>
      </w:r>
      <w:proofErr w:type="spellStart"/>
      <w:r w:rsidRPr="00751D94">
        <w:rPr>
          <w:rFonts w:ascii="Courier New" w:eastAsia="Times New Roman" w:hAnsi="Courier New" w:cs="Courier New"/>
          <w:sz w:val="20"/>
          <w:szCs w:val="20"/>
          <w:rPrChange w:id="733" w:author="John Benito" w:date="2012-03-15T15:04:00Z">
            <w:rPr>
              <w:rFonts w:eastAsia="Times New Roman"/>
              <w:b/>
              <w:bCs/>
              <w:sz w:val="24"/>
              <w:szCs w:val="24"/>
            </w:rPr>
          </w:rPrChange>
        </w:rPr>
        <w:t>subjectUniqueIdentifier</w:t>
      </w:r>
      <w:proofErr w:type="spellEnd"/>
      <w:r w:rsidRPr="00751D94">
        <w:rPr>
          <w:rFonts w:ascii="Courier New" w:eastAsia="Times New Roman" w:hAnsi="Courier New" w:cs="Courier New"/>
          <w:sz w:val="20"/>
          <w:szCs w:val="20"/>
          <w:rPrChange w:id="734" w:author="John Benito" w:date="2012-03-15T15:04:00Z">
            <w:rPr>
              <w:rFonts w:eastAsia="Times New Roman"/>
              <w:b/>
              <w:bCs/>
              <w:sz w:val="24"/>
              <w:szCs w:val="24"/>
            </w:rPr>
          </w:rPrChange>
        </w:rPr>
        <w:t>;</w:t>
      </w:r>
      <w:r w:rsidRPr="00751D94">
        <w:rPr>
          <w:rFonts w:ascii="Courier New" w:eastAsia="Times New Roman" w:hAnsi="Courier New" w:cs="Courier New"/>
          <w:sz w:val="20"/>
          <w:szCs w:val="20"/>
          <w:rPrChange w:id="735" w:author="John Benito" w:date="2012-03-15T15:04:00Z">
            <w:rPr>
              <w:rFonts w:eastAsia="Times New Roman"/>
              <w:b/>
              <w:bCs/>
              <w:sz w:val="24"/>
              <w:szCs w:val="24"/>
            </w:rPr>
          </w:rPrChange>
        </w:rPr>
        <w:tab/>
      </w:r>
      <w:del w:id="736" w:author="John Benito" w:date="2012-03-15T15:07:00Z">
        <w:r w:rsidRPr="00751D94">
          <w:rPr>
            <w:rFonts w:ascii="Courier New" w:eastAsia="Times New Roman" w:hAnsi="Courier New" w:cs="Courier New"/>
            <w:sz w:val="20"/>
            <w:szCs w:val="20"/>
            <w:rPrChange w:id="737" w:author="John Benito" w:date="2012-03-15T15:04:00Z">
              <w:rPr>
                <w:rFonts w:eastAsia="Times New Roman"/>
                <w:b/>
                <w:bCs/>
                <w:sz w:val="24"/>
                <w:szCs w:val="24"/>
              </w:rPr>
            </w:rPrChange>
          </w:rPr>
          <w:tab/>
        </w:r>
      </w:del>
      <w:r w:rsidRPr="00751D94">
        <w:rPr>
          <w:rFonts w:ascii="Courier New" w:eastAsia="Times New Roman" w:hAnsi="Courier New" w:cs="Courier New"/>
          <w:sz w:val="20"/>
          <w:szCs w:val="20"/>
          <w:rPrChange w:id="738" w:author="John Benito" w:date="2012-03-15T15:04:00Z">
            <w:rPr>
              <w:rFonts w:eastAsia="Times New Roman"/>
              <w:b/>
              <w:bCs/>
              <w:sz w:val="24"/>
              <w:szCs w:val="24"/>
            </w:rPr>
          </w:rPrChange>
        </w:rPr>
        <w:t xml:space="preserve">// </w:t>
      </w:r>
      <w:r w:rsidRPr="00751D94">
        <w:rPr>
          <w:rFonts w:ascii="Courier New" w:eastAsia="Times New Roman" w:hAnsi="Courier New" w:cs="Courier New"/>
          <w:i/>
          <w:sz w:val="20"/>
          <w:szCs w:val="20"/>
          <w:rPrChange w:id="739" w:author="John Benito" w:date="2012-03-15T15:17:00Z">
            <w:rPr>
              <w:rFonts w:eastAsia="Times New Roman"/>
              <w:b/>
              <w:bCs/>
              <w:sz w:val="24"/>
              <w:szCs w:val="24"/>
            </w:rPr>
          </w:rPrChange>
        </w:rPr>
        <w:t>optional subject unique</w:t>
      </w:r>
    </w:p>
    <w:p w:rsidR="00000000" w:rsidRDefault="00751D94">
      <w:pPr>
        <w:spacing w:after="0" w:line="240" w:lineRule="auto"/>
        <w:ind w:left="5040"/>
        <w:rPr>
          <w:rFonts w:ascii="Courier New" w:eastAsia="Times New Roman" w:hAnsi="Courier New" w:cs="Courier New"/>
          <w:sz w:val="20"/>
          <w:szCs w:val="20"/>
          <w:rPrChange w:id="740" w:author="John Benito" w:date="2012-03-15T15:04:00Z">
            <w:rPr>
              <w:rFonts w:eastAsia="Times New Roman"/>
              <w:sz w:val="24"/>
              <w:szCs w:val="24"/>
            </w:rPr>
          </w:rPrChange>
        </w:rPr>
        <w:pPrChange w:id="741" w:author="John Benito" w:date="2012-03-15T15:17:00Z">
          <w:pPr>
            <w:spacing w:after="0" w:line="240" w:lineRule="auto"/>
            <w:ind w:left="720"/>
          </w:pPr>
        </w:pPrChange>
      </w:pPr>
      <w:del w:id="742" w:author="John Benito" w:date="2012-03-15T15:17:00Z">
        <w:r w:rsidRPr="00751D94">
          <w:rPr>
            <w:rFonts w:ascii="Courier New" w:eastAsia="Times New Roman" w:hAnsi="Courier New" w:cs="Courier New"/>
            <w:sz w:val="20"/>
            <w:szCs w:val="20"/>
            <w:rPrChange w:id="743" w:author="John Benito" w:date="2012-03-15T15:04:00Z">
              <w:rPr>
                <w:rFonts w:eastAsia="Times New Roman"/>
                <w:b/>
                <w:bCs/>
                <w:sz w:val="24"/>
                <w:szCs w:val="24"/>
              </w:rPr>
            </w:rPrChange>
          </w:rPr>
          <w:delText xml:space="preserve"> </w:delText>
        </w:r>
      </w:del>
      <w:ins w:id="744" w:author="John Benito" w:date="2012-03-15T15:16:00Z">
        <w:r w:rsidR="00A51DDF">
          <w:rPr>
            <w:rFonts w:ascii="Courier New" w:eastAsia="Times New Roman" w:hAnsi="Courier New" w:cs="Courier New"/>
            <w:sz w:val="20"/>
            <w:szCs w:val="20"/>
          </w:rPr>
          <w:t xml:space="preserve">// </w:t>
        </w:r>
      </w:ins>
      <w:r w:rsidRPr="00751D94">
        <w:rPr>
          <w:rFonts w:ascii="Courier New" w:eastAsia="Times New Roman" w:hAnsi="Courier New" w:cs="Courier New"/>
          <w:i/>
          <w:sz w:val="20"/>
          <w:szCs w:val="20"/>
          <w:rPrChange w:id="745" w:author="John Benito" w:date="2012-03-15T15:17:00Z">
            <w:rPr>
              <w:rFonts w:eastAsia="Times New Roman"/>
              <w:b/>
              <w:bCs/>
              <w:sz w:val="24"/>
              <w:szCs w:val="24"/>
            </w:rPr>
          </w:rPrChange>
        </w:rPr>
        <w:t>identifier</w:t>
      </w:r>
    </w:p>
    <w:p w:rsidR="00170153" w:rsidRPr="001845BA" w:rsidRDefault="00751D94" w:rsidP="00170153">
      <w:pPr>
        <w:spacing w:after="0" w:line="240" w:lineRule="auto"/>
        <w:ind w:left="720"/>
        <w:rPr>
          <w:rFonts w:ascii="Courier New" w:eastAsia="Times New Roman" w:hAnsi="Courier New" w:cs="Courier New"/>
          <w:sz w:val="20"/>
          <w:szCs w:val="20"/>
          <w:rPrChange w:id="746" w:author="John Benito" w:date="2012-03-15T15:04:00Z">
            <w:rPr>
              <w:rFonts w:eastAsia="Times New Roman"/>
              <w:sz w:val="24"/>
              <w:szCs w:val="24"/>
            </w:rPr>
          </w:rPrChange>
        </w:rPr>
      </w:pPr>
      <w:proofErr w:type="gramStart"/>
      <w:r w:rsidRPr="00751D94">
        <w:rPr>
          <w:rFonts w:ascii="Courier New" w:eastAsia="Times New Roman" w:hAnsi="Courier New" w:cs="Courier New"/>
          <w:sz w:val="20"/>
          <w:szCs w:val="20"/>
          <w:rPrChange w:id="747" w:author="John Benito" w:date="2012-03-15T15:04:00Z">
            <w:rPr>
              <w:rFonts w:eastAsia="Times New Roman"/>
              <w:b/>
              <w:bCs/>
              <w:sz w:val="24"/>
              <w:szCs w:val="24"/>
            </w:rPr>
          </w:rPrChange>
        </w:rPr>
        <w:t>string</w:t>
      </w:r>
      <w:proofErr w:type="gramEnd"/>
      <w:r w:rsidRPr="00751D94">
        <w:rPr>
          <w:rFonts w:ascii="Courier New" w:eastAsia="Times New Roman" w:hAnsi="Courier New" w:cs="Courier New"/>
          <w:sz w:val="20"/>
          <w:szCs w:val="20"/>
          <w:rPrChange w:id="748" w:author="John Benito" w:date="2012-03-15T15:04:00Z">
            <w:rPr>
              <w:rFonts w:eastAsia="Times New Roman"/>
              <w:b/>
              <w:bCs/>
              <w:sz w:val="24"/>
              <w:szCs w:val="24"/>
            </w:rPr>
          </w:rPrChange>
        </w:rPr>
        <w:t xml:space="preserve"> extensions;</w:t>
      </w:r>
      <w:r w:rsidRPr="00751D94">
        <w:rPr>
          <w:rFonts w:ascii="Courier New" w:eastAsia="Times New Roman" w:hAnsi="Courier New" w:cs="Courier New"/>
          <w:sz w:val="20"/>
          <w:szCs w:val="20"/>
          <w:rPrChange w:id="749"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750"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751" w:author="John Benito" w:date="2012-03-15T15:04:00Z">
            <w:rPr>
              <w:rFonts w:eastAsia="Times New Roman"/>
              <w:b/>
              <w:bCs/>
              <w:sz w:val="24"/>
              <w:szCs w:val="24"/>
            </w:rPr>
          </w:rPrChange>
        </w:rPr>
        <w:tab/>
      </w:r>
      <w:del w:id="752" w:author="John Benito" w:date="2012-03-15T15:07:00Z">
        <w:r w:rsidRPr="00751D94">
          <w:rPr>
            <w:rFonts w:ascii="Courier New" w:eastAsia="Times New Roman" w:hAnsi="Courier New" w:cs="Courier New"/>
            <w:sz w:val="20"/>
            <w:szCs w:val="20"/>
            <w:rPrChange w:id="753" w:author="John Benito" w:date="2012-03-15T15:04:00Z">
              <w:rPr>
                <w:rFonts w:eastAsia="Times New Roman"/>
                <w:b/>
                <w:bCs/>
                <w:sz w:val="24"/>
                <w:szCs w:val="24"/>
              </w:rPr>
            </w:rPrChange>
          </w:rPr>
          <w:tab/>
        </w:r>
      </w:del>
      <w:r w:rsidRPr="00751D94">
        <w:rPr>
          <w:rFonts w:ascii="Courier New" w:eastAsia="Times New Roman" w:hAnsi="Courier New" w:cs="Courier New"/>
          <w:sz w:val="20"/>
          <w:szCs w:val="20"/>
          <w:rPrChange w:id="754" w:author="John Benito" w:date="2012-03-15T15:04:00Z">
            <w:rPr>
              <w:rFonts w:eastAsia="Times New Roman"/>
              <w:b/>
              <w:bCs/>
              <w:sz w:val="24"/>
              <w:szCs w:val="24"/>
            </w:rPr>
          </w:rPrChange>
        </w:rPr>
        <w:t xml:space="preserve">// </w:t>
      </w:r>
      <w:r w:rsidRPr="00751D94">
        <w:rPr>
          <w:rFonts w:ascii="Courier New" w:eastAsia="Times New Roman" w:hAnsi="Courier New" w:cs="Courier New"/>
          <w:i/>
          <w:sz w:val="20"/>
          <w:szCs w:val="20"/>
          <w:rPrChange w:id="755" w:author="John Benito" w:date="2012-03-15T15:16:00Z">
            <w:rPr>
              <w:rFonts w:eastAsia="Times New Roman"/>
              <w:b/>
              <w:bCs/>
              <w:sz w:val="24"/>
              <w:szCs w:val="24"/>
            </w:rPr>
          </w:rPrChange>
        </w:rPr>
        <w:t>optional extensions</w:t>
      </w:r>
    </w:p>
    <w:p w:rsidR="00A51DDF" w:rsidRDefault="00751D94" w:rsidP="00170153">
      <w:pPr>
        <w:spacing w:after="0" w:line="240" w:lineRule="auto"/>
        <w:ind w:left="720"/>
        <w:rPr>
          <w:ins w:id="756" w:author="John Benito" w:date="2012-03-15T15:14:00Z"/>
          <w:rFonts w:ascii="Courier New" w:eastAsia="Times New Roman" w:hAnsi="Courier New" w:cs="Courier New"/>
          <w:sz w:val="20"/>
          <w:szCs w:val="20"/>
        </w:rPr>
      </w:pPr>
      <w:proofErr w:type="gramStart"/>
      <w:r w:rsidRPr="00751D94">
        <w:rPr>
          <w:rFonts w:ascii="Courier New" w:eastAsia="Times New Roman" w:hAnsi="Courier New" w:cs="Courier New"/>
          <w:sz w:val="20"/>
          <w:szCs w:val="20"/>
          <w:rPrChange w:id="757" w:author="John Benito" w:date="2012-03-15T15:04:00Z">
            <w:rPr>
              <w:rFonts w:eastAsia="Times New Roman"/>
              <w:b/>
              <w:bCs/>
              <w:sz w:val="24"/>
              <w:szCs w:val="24"/>
            </w:rPr>
          </w:rPrChange>
        </w:rPr>
        <w:t>algorithmIdentifierStruct</w:t>
      </w:r>
      <w:proofErr w:type="gramEnd"/>
      <w:r w:rsidRPr="00751D94">
        <w:rPr>
          <w:rFonts w:ascii="Courier New" w:eastAsia="Times New Roman" w:hAnsi="Courier New" w:cs="Courier New"/>
          <w:sz w:val="20"/>
          <w:szCs w:val="20"/>
          <w:rPrChange w:id="758" w:author="John Benito" w:date="2012-03-15T15:04:00Z">
            <w:rPr>
              <w:rFonts w:eastAsia="Times New Roman"/>
              <w:b/>
              <w:bCs/>
              <w:sz w:val="24"/>
              <w:szCs w:val="24"/>
            </w:rPr>
          </w:rPrChange>
        </w:rPr>
        <w:t xml:space="preserve"> certificateSignatureAlgorithm;</w:t>
      </w:r>
      <w:r w:rsidRPr="00751D94">
        <w:rPr>
          <w:rFonts w:ascii="Courier New" w:eastAsia="Times New Roman" w:hAnsi="Courier New" w:cs="Courier New"/>
          <w:sz w:val="20"/>
          <w:szCs w:val="20"/>
          <w:rPrChange w:id="759" w:author="John Benito" w:date="2012-03-15T15:04:00Z">
            <w:rPr>
              <w:rFonts w:eastAsia="Times New Roman"/>
              <w:b/>
              <w:bCs/>
              <w:sz w:val="24"/>
              <w:szCs w:val="24"/>
            </w:rPr>
          </w:rPrChange>
        </w:rPr>
        <w:tab/>
      </w:r>
    </w:p>
    <w:p w:rsidR="00000000" w:rsidRDefault="00751D94">
      <w:pPr>
        <w:spacing w:after="0" w:line="240" w:lineRule="auto"/>
        <w:ind w:left="4320" w:firstLine="720"/>
        <w:rPr>
          <w:rFonts w:ascii="Courier New" w:eastAsia="Times New Roman" w:hAnsi="Courier New" w:cs="Courier New"/>
          <w:sz w:val="20"/>
          <w:szCs w:val="20"/>
          <w:rPrChange w:id="760" w:author="John Benito" w:date="2012-03-15T15:04:00Z">
            <w:rPr>
              <w:rFonts w:eastAsia="Times New Roman"/>
              <w:sz w:val="24"/>
              <w:szCs w:val="24"/>
            </w:rPr>
          </w:rPrChange>
        </w:rPr>
        <w:pPrChange w:id="761" w:author="John Benito" w:date="2012-03-15T15:15:00Z">
          <w:pPr>
            <w:spacing w:after="0" w:line="240" w:lineRule="auto"/>
            <w:ind w:left="720"/>
          </w:pPr>
        </w:pPrChange>
      </w:pPr>
      <w:r w:rsidRPr="00751D94">
        <w:rPr>
          <w:rFonts w:ascii="Courier New" w:eastAsia="Times New Roman" w:hAnsi="Courier New" w:cs="Courier New"/>
          <w:sz w:val="20"/>
          <w:szCs w:val="20"/>
          <w:rPrChange w:id="762" w:author="John Benito" w:date="2012-03-15T15:04:00Z">
            <w:rPr>
              <w:rFonts w:eastAsia="Times New Roman"/>
              <w:b/>
              <w:bCs/>
              <w:sz w:val="24"/>
              <w:szCs w:val="24"/>
            </w:rPr>
          </w:rPrChange>
        </w:rPr>
        <w:t xml:space="preserve">// </w:t>
      </w:r>
      <w:r w:rsidRPr="00751D94">
        <w:rPr>
          <w:rFonts w:ascii="Courier New" w:eastAsia="Times New Roman" w:hAnsi="Courier New" w:cs="Courier New"/>
          <w:i/>
          <w:sz w:val="20"/>
          <w:szCs w:val="20"/>
          <w:rPrChange w:id="763" w:author="John Benito" w:date="2012-03-15T15:16:00Z">
            <w:rPr>
              <w:rFonts w:eastAsia="Times New Roman"/>
              <w:b/>
              <w:bCs/>
              <w:sz w:val="24"/>
              <w:szCs w:val="24"/>
            </w:rPr>
          </w:rPrChange>
        </w:rPr>
        <w:t>specifies the algorithm</w:t>
      </w:r>
    </w:p>
    <w:p w:rsidR="00A51DDF" w:rsidRDefault="00751D94" w:rsidP="00170153">
      <w:pPr>
        <w:spacing w:after="0" w:line="240" w:lineRule="auto"/>
        <w:ind w:left="720"/>
        <w:rPr>
          <w:ins w:id="764" w:author="John Benito" w:date="2012-03-15T15:15:00Z"/>
          <w:rFonts w:ascii="Courier New" w:eastAsia="Times New Roman" w:hAnsi="Courier New" w:cs="Courier New"/>
          <w:sz w:val="20"/>
          <w:szCs w:val="20"/>
        </w:rPr>
      </w:pPr>
      <w:r w:rsidRPr="00751D94">
        <w:rPr>
          <w:rFonts w:ascii="Courier New" w:eastAsia="Times New Roman" w:hAnsi="Courier New" w:cs="Courier New"/>
          <w:sz w:val="20"/>
          <w:szCs w:val="20"/>
          <w:rPrChange w:id="765"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766"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767"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768"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769"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770" w:author="John Benito" w:date="2012-03-15T15:04:00Z">
            <w:rPr>
              <w:rFonts w:eastAsia="Times New Roman"/>
              <w:b/>
              <w:bCs/>
              <w:sz w:val="24"/>
              <w:szCs w:val="24"/>
            </w:rPr>
          </w:rPrChange>
        </w:rPr>
        <w:tab/>
        <w:t xml:space="preserve">// </w:t>
      </w:r>
      <w:r w:rsidRPr="00751D94">
        <w:rPr>
          <w:rFonts w:ascii="Courier New" w:eastAsia="Times New Roman" w:hAnsi="Courier New" w:cs="Courier New"/>
          <w:i/>
          <w:sz w:val="20"/>
          <w:szCs w:val="20"/>
          <w:rPrChange w:id="771" w:author="John Benito" w:date="2012-03-15T15:16:00Z">
            <w:rPr>
              <w:rFonts w:eastAsia="Times New Roman"/>
              <w:b/>
              <w:bCs/>
              <w:sz w:val="24"/>
              <w:szCs w:val="24"/>
            </w:rPr>
          </w:rPrChange>
        </w:rPr>
        <w:t>used by the issuer to sign the</w:t>
      </w:r>
    </w:p>
    <w:p w:rsidR="00000000" w:rsidRDefault="00A51DDF">
      <w:pPr>
        <w:spacing w:after="0" w:line="240" w:lineRule="auto"/>
        <w:ind w:left="4320" w:firstLine="720"/>
        <w:rPr>
          <w:rFonts w:ascii="Courier New" w:eastAsia="Times New Roman" w:hAnsi="Courier New" w:cs="Courier New"/>
          <w:sz w:val="20"/>
          <w:szCs w:val="20"/>
          <w:rPrChange w:id="772" w:author="John Benito" w:date="2012-03-15T15:04:00Z">
            <w:rPr>
              <w:rFonts w:eastAsia="Times New Roman"/>
              <w:sz w:val="24"/>
              <w:szCs w:val="24"/>
            </w:rPr>
          </w:rPrChange>
        </w:rPr>
        <w:pPrChange w:id="773" w:author="John Benito" w:date="2012-03-15T15:15:00Z">
          <w:pPr>
            <w:spacing w:after="0" w:line="240" w:lineRule="auto"/>
            <w:ind w:left="720"/>
          </w:pPr>
        </w:pPrChange>
      </w:pPr>
      <w:ins w:id="774" w:author="John Benito" w:date="2012-03-15T15:15:00Z">
        <w:r>
          <w:rPr>
            <w:rFonts w:ascii="Courier New" w:eastAsia="Times New Roman" w:hAnsi="Courier New" w:cs="Courier New"/>
            <w:sz w:val="20"/>
            <w:szCs w:val="20"/>
          </w:rPr>
          <w:t>//</w:t>
        </w:r>
      </w:ins>
      <w:r w:rsidR="00751D94" w:rsidRPr="00751D94">
        <w:rPr>
          <w:rFonts w:ascii="Courier New" w:eastAsia="Times New Roman" w:hAnsi="Courier New" w:cs="Courier New"/>
          <w:sz w:val="20"/>
          <w:szCs w:val="20"/>
          <w:rPrChange w:id="775" w:author="John Benito" w:date="2012-03-15T15:04:00Z">
            <w:rPr>
              <w:rFonts w:eastAsia="Times New Roman"/>
              <w:b/>
              <w:bCs/>
              <w:sz w:val="24"/>
              <w:szCs w:val="24"/>
            </w:rPr>
          </w:rPrChange>
        </w:rPr>
        <w:t xml:space="preserve"> </w:t>
      </w:r>
      <w:r w:rsidR="00751D94" w:rsidRPr="00751D94">
        <w:rPr>
          <w:rFonts w:ascii="Courier New" w:eastAsia="Times New Roman" w:hAnsi="Courier New" w:cs="Courier New"/>
          <w:i/>
          <w:sz w:val="20"/>
          <w:szCs w:val="20"/>
          <w:rPrChange w:id="776" w:author="John Benito" w:date="2012-03-15T15:16:00Z">
            <w:rPr>
              <w:rFonts w:eastAsia="Times New Roman"/>
              <w:b/>
              <w:bCs/>
              <w:sz w:val="24"/>
              <w:szCs w:val="24"/>
            </w:rPr>
          </w:rPrChange>
        </w:rPr>
        <w:t>certificate</w:t>
      </w:r>
    </w:p>
    <w:p w:rsidR="00170153" w:rsidRPr="001845BA" w:rsidRDefault="00751D94" w:rsidP="00170153">
      <w:pPr>
        <w:spacing w:after="0" w:line="240" w:lineRule="auto"/>
        <w:ind w:left="720"/>
        <w:rPr>
          <w:rFonts w:ascii="Courier New" w:eastAsia="Times New Roman" w:hAnsi="Courier New" w:cs="Courier New"/>
          <w:sz w:val="20"/>
          <w:szCs w:val="20"/>
          <w:rPrChange w:id="777" w:author="John Benito" w:date="2012-03-15T15:04:00Z">
            <w:rPr>
              <w:rFonts w:eastAsia="Times New Roman"/>
              <w:sz w:val="24"/>
              <w:szCs w:val="24"/>
            </w:rPr>
          </w:rPrChange>
        </w:rPr>
      </w:pPr>
      <w:proofErr w:type="gramStart"/>
      <w:r w:rsidRPr="00751D94">
        <w:rPr>
          <w:rFonts w:ascii="Courier New" w:eastAsia="Times New Roman" w:hAnsi="Courier New" w:cs="Courier New"/>
          <w:sz w:val="20"/>
          <w:szCs w:val="20"/>
          <w:rPrChange w:id="778" w:author="John Benito" w:date="2012-03-15T15:04:00Z">
            <w:rPr>
              <w:rFonts w:eastAsia="Times New Roman"/>
              <w:b/>
              <w:bCs/>
              <w:sz w:val="24"/>
              <w:szCs w:val="24"/>
            </w:rPr>
          </w:rPrChange>
        </w:rPr>
        <w:t>string</w:t>
      </w:r>
      <w:proofErr w:type="gramEnd"/>
      <w:r w:rsidRPr="00751D94">
        <w:rPr>
          <w:rFonts w:ascii="Courier New" w:eastAsia="Times New Roman" w:hAnsi="Courier New" w:cs="Courier New"/>
          <w:sz w:val="20"/>
          <w:szCs w:val="20"/>
          <w:rPrChange w:id="779" w:author="John Benito" w:date="2012-03-15T15:04:00Z">
            <w:rPr>
              <w:rFonts w:eastAsia="Times New Roman"/>
              <w:b/>
              <w:bCs/>
              <w:sz w:val="24"/>
              <w:szCs w:val="24"/>
            </w:rPr>
          </w:rPrChange>
        </w:rPr>
        <w:t xml:space="preserve"> </w:t>
      </w:r>
      <w:proofErr w:type="spellStart"/>
      <w:r w:rsidRPr="00751D94">
        <w:rPr>
          <w:rFonts w:ascii="Courier New" w:eastAsia="Times New Roman" w:hAnsi="Courier New" w:cs="Courier New"/>
          <w:sz w:val="20"/>
          <w:szCs w:val="20"/>
          <w:rPrChange w:id="780" w:author="John Benito" w:date="2012-03-15T15:04:00Z">
            <w:rPr>
              <w:rFonts w:eastAsia="Times New Roman"/>
              <w:b/>
              <w:bCs/>
              <w:sz w:val="24"/>
              <w:szCs w:val="24"/>
            </w:rPr>
          </w:rPrChange>
        </w:rPr>
        <w:t>certificateSignature</w:t>
      </w:r>
      <w:proofErr w:type="spellEnd"/>
      <w:r w:rsidRPr="00751D94">
        <w:rPr>
          <w:rFonts w:ascii="Courier New" w:eastAsia="Times New Roman" w:hAnsi="Courier New" w:cs="Courier New"/>
          <w:sz w:val="20"/>
          <w:szCs w:val="20"/>
          <w:rPrChange w:id="781" w:author="John Benito" w:date="2012-03-15T15:04:00Z">
            <w:rPr>
              <w:rFonts w:eastAsia="Times New Roman"/>
              <w:b/>
              <w:bCs/>
              <w:sz w:val="24"/>
              <w:szCs w:val="24"/>
            </w:rPr>
          </w:rPrChange>
        </w:rPr>
        <w:t>;</w:t>
      </w:r>
      <w:r w:rsidRPr="00751D94">
        <w:rPr>
          <w:rFonts w:ascii="Courier New" w:eastAsia="Times New Roman" w:hAnsi="Courier New" w:cs="Courier New"/>
          <w:sz w:val="20"/>
          <w:szCs w:val="20"/>
          <w:rPrChange w:id="782" w:author="John Benito" w:date="2012-03-15T15:04:00Z">
            <w:rPr>
              <w:rFonts w:eastAsia="Times New Roman"/>
              <w:b/>
              <w:bCs/>
              <w:sz w:val="24"/>
              <w:szCs w:val="24"/>
            </w:rPr>
          </w:rPrChange>
        </w:rPr>
        <w:tab/>
      </w:r>
      <w:r w:rsidRPr="00751D94">
        <w:rPr>
          <w:rFonts w:ascii="Courier New" w:eastAsia="Times New Roman" w:hAnsi="Courier New" w:cs="Courier New"/>
          <w:sz w:val="20"/>
          <w:szCs w:val="20"/>
          <w:rPrChange w:id="783" w:author="John Benito" w:date="2012-03-15T15:04:00Z">
            <w:rPr>
              <w:rFonts w:eastAsia="Times New Roman"/>
              <w:b/>
              <w:bCs/>
              <w:sz w:val="24"/>
              <w:szCs w:val="24"/>
            </w:rPr>
          </w:rPrChange>
        </w:rPr>
        <w:tab/>
      </w:r>
      <w:del w:id="784" w:author="John Benito" w:date="2012-03-15T15:15:00Z">
        <w:r w:rsidRPr="00751D94">
          <w:rPr>
            <w:rFonts w:ascii="Courier New" w:eastAsia="Times New Roman" w:hAnsi="Courier New" w:cs="Courier New"/>
            <w:sz w:val="20"/>
            <w:szCs w:val="20"/>
            <w:rPrChange w:id="785" w:author="John Benito" w:date="2012-03-15T15:04:00Z">
              <w:rPr>
                <w:rFonts w:eastAsia="Times New Roman"/>
                <w:b/>
                <w:bCs/>
                <w:sz w:val="24"/>
                <w:szCs w:val="24"/>
              </w:rPr>
            </w:rPrChange>
          </w:rPr>
          <w:tab/>
        </w:r>
      </w:del>
      <w:r w:rsidRPr="00751D94">
        <w:rPr>
          <w:rFonts w:ascii="Courier New" w:eastAsia="Times New Roman" w:hAnsi="Courier New" w:cs="Courier New"/>
          <w:sz w:val="20"/>
          <w:szCs w:val="20"/>
          <w:rPrChange w:id="786" w:author="John Benito" w:date="2012-03-15T15:04:00Z">
            <w:rPr>
              <w:rFonts w:eastAsia="Times New Roman"/>
              <w:b/>
              <w:bCs/>
              <w:sz w:val="24"/>
              <w:szCs w:val="24"/>
            </w:rPr>
          </w:rPrChange>
        </w:rPr>
        <w:t xml:space="preserve">// </w:t>
      </w:r>
      <w:r w:rsidRPr="00751D94">
        <w:rPr>
          <w:rFonts w:ascii="Courier New" w:eastAsia="Times New Roman" w:hAnsi="Courier New" w:cs="Courier New"/>
          <w:i/>
          <w:sz w:val="20"/>
          <w:szCs w:val="20"/>
          <w:rPrChange w:id="787" w:author="John Benito" w:date="2012-03-15T15:16:00Z">
            <w:rPr>
              <w:rFonts w:eastAsia="Times New Roman"/>
              <w:b/>
              <w:bCs/>
              <w:sz w:val="24"/>
              <w:szCs w:val="24"/>
            </w:rPr>
          </w:rPrChange>
        </w:rPr>
        <w:t>signature of the certificate</w:t>
      </w:r>
    </w:p>
    <w:p w:rsidR="00170153" w:rsidRPr="001845BA" w:rsidRDefault="00751D94" w:rsidP="00170153">
      <w:pPr>
        <w:spacing w:after="0" w:line="240" w:lineRule="auto"/>
        <w:rPr>
          <w:rFonts w:ascii="Courier New" w:eastAsia="Times New Roman" w:hAnsi="Courier New" w:cs="Courier New"/>
          <w:sz w:val="20"/>
          <w:szCs w:val="20"/>
          <w:rPrChange w:id="788" w:author="John Benito" w:date="2012-03-15T15:04:00Z">
            <w:rPr>
              <w:rFonts w:eastAsia="Times New Roman"/>
              <w:sz w:val="24"/>
              <w:szCs w:val="24"/>
            </w:rPr>
          </w:rPrChange>
        </w:rPr>
      </w:pPr>
      <w:r w:rsidRPr="00751D94">
        <w:rPr>
          <w:rFonts w:ascii="Courier New" w:eastAsia="Times New Roman" w:hAnsi="Courier New" w:cs="Courier New"/>
          <w:sz w:val="20"/>
          <w:szCs w:val="20"/>
          <w:rPrChange w:id="789" w:author="John Benito" w:date="2012-03-15T15:04:00Z">
            <w:rPr>
              <w:rFonts w:eastAsia="Times New Roman"/>
              <w:b/>
              <w:bCs/>
              <w:sz w:val="24"/>
              <w:szCs w:val="24"/>
            </w:rPr>
          </w:rPrChange>
        </w:rPr>
        <w:t>}</w:t>
      </w:r>
    </w:p>
    <w:p w:rsidR="00170153" w:rsidRPr="001845BA" w:rsidRDefault="00170153" w:rsidP="00170153">
      <w:pPr>
        <w:spacing w:after="0" w:line="240" w:lineRule="auto"/>
        <w:rPr>
          <w:rFonts w:ascii="Courier New" w:eastAsia="Times New Roman" w:hAnsi="Courier New" w:cs="Courier New"/>
          <w:sz w:val="20"/>
          <w:szCs w:val="20"/>
          <w:rPrChange w:id="790" w:author="John Benito" w:date="2012-03-15T15:04:00Z">
            <w:rPr>
              <w:rFonts w:ascii="Times New Roman" w:eastAsia="Times New Roman" w:hAnsi="Times New Roman"/>
              <w:sz w:val="24"/>
              <w:szCs w:val="24"/>
            </w:rPr>
          </w:rPrChange>
        </w:rPr>
      </w:pPr>
    </w:p>
    <w:p w:rsidR="00170153" w:rsidRPr="001845BA" w:rsidRDefault="00751D94" w:rsidP="00170153">
      <w:pPr>
        <w:spacing w:after="0" w:line="240" w:lineRule="auto"/>
        <w:rPr>
          <w:rFonts w:ascii="Courier New" w:eastAsia="Times New Roman" w:hAnsi="Courier New" w:cs="Courier New"/>
          <w:sz w:val="20"/>
          <w:szCs w:val="20"/>
          <w:rPrChange w:id="791" w:author="John Benito" w:date="2012-03-15T15:04:00Z">
            <w:rPr>
              <w:rFonts w:ascii="Times New Roman" w:eastAsia="Times New Roman" w:hAnsi="Times New Roman"/>
              <w:sz w:val="24"/>
              <w:szCs w:val="24"/>
            </w:rPr>
          </w:rPrChange>
        </w:rPr>
      </w:pPr>
      <w:proofErr w:type="gramStart"/>
      <w:r w:rsidRPr="00751D94">
        <w:rPr>
          <w:rFonts w:ascii="Courier New" w:eastAsia="Times New Roman" w:hAnsi="Courier New" w:cs="Courier New"/>
          <w:sz w:val="20"/>
          <w:szCs w:val="20"/>
          <w:rPrChange w:id="792" w:author="John Benito" w:date="2012-03-15T15:04:00Z">
            <w:rPr>
              <w:rFonts w:ascii="Times New Roman" w:eastAsia="Times New Roman" w:hAnsi="Times New Roman"/>
              <w:b/>
              <w:bCs/>
              <w:sz w:val="24"/>
              <w:szCs w:val="24"/>
            </w:rPr>
          </w:rPrChange>
        </w:rPr>
        <w:t>struct</w:t>
      </w:r>
      <w:proofErr w:type="gramEnd"/>
      <w:r w:rsidRPr="00751D94">
        <w:rPr>
          <w:rFonts w:ascii="Courier New" w:eastAsia="Times New Roman" w:hAnsi="Courier New" w:cs="Courier New"/>
          <w:sz w:val="20"/>
          <w:szCs w:val="20"/>
          <w:rPrChange w:id="793" w:author="John Benito" w:date="2012-03-15T15:04:00Z">
            <w:rPr>
              <w:rFonts w:ascii="Times New Roman" w:eastAsia="Times New Roman" w:hAnsi="Times New Roman"/>
              <w:b/>
              <w:bCs/>
              <w:sz w:val="24"/>
              <w:szCs w:val="24"/>
            </w:rPr>
          </w:rPrChange>
        </w:rPr>
        <w:t xml:space="preserve"> keyStruct {</w:t>
      </w:r>
      <w:r w:rsidRPr="00751D94">
        <w:rPr>
          <w:rFonts w:ascii="Courier New" w:eastAsia="Times New Roman" w:hAnsi="Courier New" w:cs="Courier New"/>
          <w:sz w:val="20"/>
          <w:szCs w:val="20"/>
          <w:rPrChange w:id="794" w:author="John Benito" w:date="2012-03-15T15:04:00Z">
            <w:rPr>
              <w:rFonts w:ascii="Times New Roman" w:eastAsia="Times New Roman" w:hAnsi="Times New Roman"/>
              <w:b/>
              <w:bCs/>
              <w:sz w:val="24"/>
              <w:szCs w:val="24"/>
            </w:rPr>
          </w:rPrChange>
        </w:rPr>
        <w:tab/>
      </w:r>
      <w:r w:rsidRPr="00751D94">
        <w:rPr>
          <w:rFonts w:ascii="Courier New" w:eastAsia="Times New Roman" w:hAnsi="Courier New" w:cs="Courier New"/>
          <w:sz w:val="20"/>
          <w:szCs w:val="20"/>
          <w:rPrChange w:id="795" w:author="John Benito" w:date="2012-03-15T15:04:00Z">
            <w:rPr>
              <w:rFonts w:ascii="Times New Roman" w:eastAsia="Times New Roman" w:hAnsi="Times New Roman"/>
              <w:b/>
              <w:bCs/>
              <w:sz w:val="24"/>
              <w:szCs w:val="24"/>
            </w:rPr>
          </w:rPrChange>
        </w:rPr>
        <w:tab/>
      </w:r>
      <w:r w:rsidRPr="00751D94">
        <w:rPr>
          <w:rFonts w:ascii="Courier New" w:eastAsia="Times New Roman" w:hAnsi="Courier New" w:cs="Courier New"/>
          <w:sz w:val="20"/>
          <w:szCs w:val="20"/>
          <w:rPrChange w:id="796" w:author="John Benito" w:date="2012-03-15T15:04:00Z">
            <w:rPr>
              <w:rFonts w:ascii="Times New Roman" w:eastAsia="Times New Roman" w:hAnsi="Times New Roman"/>
              <w:b/>
              <w:bCs/>
              <w:sz w:val="24"/>
              <w:szCs w:val="24"/>
            </w:rPr>
          </w:rPrChange>
        </w:rPr>
        <w:tab/>
      </w:r>
      <w:r w:rsidRPr="00751D94">
        <w:rPr>
          <w:rFonts w:ascii="Courier New" w:eastAsia="Times New Roman" w:hAnsi="Courier New" w:cs="Courier New"/>
          <w:sz w:val="20"/>
          <w:szCs w:val="20"/>
          <w:rPrChange w:id="797" w:author="John Benito" w:date="2012-03-15T15:04:00Z">
            <w:rPr>
              <w:rFonts w:ascii="Times New Roman" w:eastAsia="Times New Roman" w:hAnsi="Times New Roman"/>
              <w:b/>
              <w:bCs/>
              <w:sz w:val="24"/>
              <w:szCs w:val="24"/>
            </w:rPr>
          </w:rPrChange>
        </w:rPr>
        <w:tab/>
      </w:r>
      <w:del w:id="798" w:author="John Benito" w:date="2012-03-15T15:15:00Z">
        <w:r w:rsidRPr="00751D94">
          <w:rPr>
            <w:rFonts w:ascii="Courier New" w:eastAsia="Times New Roman" w:hAnsi="Courier New" w:cs="Courier New"/>
            <w:sz w:val="20"/>
            <w:szCs w:val="20"/>
            <w:rPrChange w:id="799" w:author="John Benito" w:date="2012-03-15T15:04:00Z">
              <w:rPr>
                <w:rFonts w:ascii="Times New Roman" w:eastAsia="Times New Roman" w:hAnsi="Times New Roman"/>
                <w:b/>
                <w:bCs/>
                <w:sz w:val="24"/>
                <w:szCs w:val="24"/>
              </w:rPr>
            </w:rPrChange>
          </w:rPr>
          <w:tab/>
        </w:r>
      </w:del>
      <w:r w:rsidRPr="00751D94">
        <w:rPr>
          <w:rFonts w:ascii="Courier New" w:eastAsia="Times New Roman" w:hAnsi="Courier New" w:cs="Courier New"/>
          <w:sz w:val="20"/>
          <w:szCs w:val="20"/>
          <w:rPrChange w:id="800" w:author="John Benito" w:date="2012-03-15T15:04:00Z">
            <w:rPr>
              <w:rFonts w:ascii="Times New Roman" w:eastAsia="Times New Roman" w:hAnsi="Times New Roman"/>
              <w:b/>
              <w:bCs/>
              <w:sz w:val="24"/>
              <w:szCs w:val="24"/>
            </w:rPr>
          </w:rPrChange>
        </w:rPr>
        <w:t xml:space="preserve">// </w:t>
      </w:r>
      <w:r w:rsidRPr="00751D94">
        <w:rPr>
          <w:rFonts w:ascii="Courier New" w:eastAsia="Times New Roman" w:hAnsi="Courier New" w:cs="Courier New"/>
          <w:i/>
          <w:sz w:val="20"/>
          <w:szCs w:val="20"/>
          <w:rPrChange w:id="801" w:author="John Benito" w:date="2012-03-15T15:16:00Z">
            <w:rPr>
              <w:rFonts w:ascii="Times New Roman" w:eastAsia="Times New Roman" w:hAnsi="Times New Roman"/>
              <w:b/>
              <w:bCs/>
              <w:sz w:val="24"/>
              <w:szCs w:val="24"/>
            </w:rPr>
          </w:rPrChange>
        </w:rPr>
        <w:t>structure for</w:t>
      </w:r>
      <w:del w:id="802" w:author="John Benito" w:date="2012-03-15T15:15:00Z">
        <w:r w:rsidRPr="00751D94">
          <w:rPr>
            <w:rFonts w:ascii="Courier New" w:eastAsia="Times New Roman" w:hAnsi="Courier New" w:cs="Courier New"/>
            <w:i/>
            <w:sz w:val="20"/>
            <w:szCs w:val="20"/>
            <w:rPrChange w:id="803" w:author="John Benito" w:date="2012-03-15T15:16:00Z">
              <w:rPr>
                <w:rFonts w:ascii="Times New Roman" w:eastAsia="Times New Roman" w:hAnsi="Times New Roman"/>
                <w:b/>
                <w:bCs/>
                <w:sz w:val="24"/>
                <w:szCs w:val="24"/>
              </w:rPr>
            </w:rPrChange>
          </w:rPr>
          <w:delText xml:space="preserve"> a</w:delText>
        </w:r>
      </w:del>
      <w:r w:rsidRPr="00751D94">
        <w:rPr>
          <w:rFonts w:ascii="Courier New" w:eastAsia="Times New Roman" w:hAnsi="Courier New" w:cs="Courier New"/>
          <w:i/>
          <w:sz w:val="20"/>
          <w:szCs w:val="20"/>
          <w:rPrChange w:id="804" w:author="John Benito" w:date="2012-03-15T15:16:00Z">
            <w:rPr>
              <w:rFonts w:ascii="Times New Roman" w:eastAsia="Times New Roman" w:hAnsi="Times New Roman"/>
              <w:b/>
              <w:bCs/>
              <w:sz w:val="24"/>
              <w:szCs w:val="24"/>
            </w:rPr>
          </w:rPrChange>
        </w:rPr>
        <w:t xml:space="preserve"> X.509 private key</w:t>
      </w:r>
    </w:p>
    <w:p w:rsidR="00170153" w:rsidRPr="001845BA" w:rsidRDefault="00751D94" w:rsidP="00170153">
      <w:pPr>
        <w:spacing w:after="0" w:line="240" w:lineRule="auto"/>
        <w:rPr>
          <w:rFonts w:ascii="Courier New" w:eastAsia="Times New Roman" w:hAnsi="Courier New" w:cs="Courier New"/>
          <w:sz w:val="20"/>
          <w:szCs w:val="20"/>
          <w:rPrChange w:id="805" w:author="John Benito" w:date="2012-03-15T15:04:00Z">
            <w:rPr>
              <w:rFonts w:ascii="Times New Roman" w:eastAsia="Times New Roman" w:hAnsi="Times New Roman"/>
              <w:sz w:val="24"/>
              <w:szCs w:val="24"/>
            </w:rPr>
          </w:rPrChange>
        </w:rPr>
      </w:pPr>
      <w:r w:rsidRPr="00751D94">
        <w:rPr>
          <w:rFonts w:ascii="Courier New" w:eastAsia="Times New Roman" w:hAnsi="Courier New" w:cs="Courier New"/>
          <w:sz w:val="20"/>
          <w:szCs w:val="20"/>
          <w:rPrChange w:id="806" w:author="John Benito" w:date="2012-03-15T15:04:00Z">
            <w:rPr>
              <w:rFonts w:ascii="Times New Roman" w:eastAsia="Times New Roman" w:hAnsi="Times New Roman"/>
              <w:b/>
              <w:bCs/>
              <w:sz w:val="24"/>
              <w:szCs w:val="24"/>
            </w:rPr>
          </w:rPrChange>
        </w:rPr>
        <w:tab/>
      </w:r>
      <w:proofErr w:type="gramStart"/>
      <w:r w:rsidRPr="00751D94">
        <w:rPr>
          <w:rFonts w:ascii="Courier New" w:eastAsia="Times New Roman" w:hAnsi="Courier New" w:cs="Courier New"/>
          <w:sz w:val="20"/>
          <w:szCs w:val="20"/>
          <w:rPrChange w:id="807" w:author="John Benito" w:date="2012-03-15T15:04:00Z">
            <w:rPr>
              <w:rFonts w:ascii="Times New Roman" w:eastAsia="Times New Roman" w:hAnsi="Times New Roman"/>
              <w:b/>
              <w:bCs/>
              <w:sz w:val="24"/>
              <w:szCs w:val="24"/>
            </w:rPr>
          </w:rPrChange>
        </w:rPr>
        <w:t>string</w:t>
      </w:r>
      <w:proofErr w:type="gramEnd"/>
      <w:r w:rsidRPr="00751D94">
        <w:rPr>
          <w:rFonts w:ascii="Courier New" w:eastAsia="Times New Roman" w:hAnsi="Courier New" w:cs="Courier New"/>
          <w:sz w:val="20"/>
          <w:szCs w:val="20"/>
          <w:rPrChange w:id="808" w:author="John Benito" w:date="2012-03-15T15:04:00Z">
            <w:rPr>
              <w:rFonts w:ascii="Times New Roman" w:eastAsia="Times New Roman" w:hAnsi="Times New Roman"/>
              <w:b/>
              <w:bCs/>
              <w:sz w:val="24"/>
              <w:szCs w:val="24"/>
            </w:rPr>
          </w:rPrChange>
        </w:rPr>
        <w:t xml:space="preserve"> privateKey;</w:t>
      </w:r>
    </w:p>
    <w:p w:rsidR="00170153" w:rsidRPr="001845BA" w:rsidRDefault="00751D94" w:rsidP="00170153">
      <w:pPr>
        <w:spacing w:after="0" w:line="240" w:lineRule="auto"/>
        <w:rPr>
          <w:rFonts w:ascii="Courier New" w:eastAsia="Times New Roman" w:hAnsi="Courier New" w:cs="Courier New"/>
          <w:sz w:val="20"/>
          <w:szCs w:val="20"/>
          <w:rPrChange w:id="809" w:author="John Benito" w:date="2012-03-15T15:04:00Z">
            <w:rPr>
              <w:rFonts w:ascii="Times New Roman" w:eastAsia="Times New Roman" w:hAnsi="Times New Roman"/>
              <w:sz w:val="24"/>
              <w:szCs w:val="24"/>
            </w:rPr>
          </w:rPrChange>
        </w:rPr>
      </w:pPr>
      <w:r w:rsidRPr="00751D94">
        <w:rPr>
          <w:rFonts w:ascii="Courier New" w:eastAsia="Times New Roman" w:hAnsi="Courier New" w:cs="Courier New"/>
          <w:sz w:val="20"/>
          <w:szCs w:val="20"/>
          <w:rPrChange w:id="810" w:author="John Benito" w:date="2012-03-15T15:04:00Z">
            <w:rPr>
              <w:rFonts w:ascii="Times New Roman" w:eastAsia="Times New Roman" w:hAnsi="Times New Roman"/>
              <w:b/>
              <w:bCs/>
              <w:sz w:val="24"/>
              <w:szCs w:val="24"/>
            </w:rPr>
          </w:rPrChange>
        </w:rPr>
        <w:t>}</w:t>
      </w:r>
    </w:p>
    <w:p w:rsidR="00170153" w:rsidRPr="00751C17" w:rsidRDefault="00170153" w:rsidP="00170153">
      <w:pPr>
        <w:pStyle w:val="Default"/>
      </w:pPr>
    </w:p>
    <w:p w:rsidR="00000000" w:rsidRDefault="00170153">
      <w:pPr>
        <w:pStyle w:val="Heading2"/>
        <w:rPr>
          <w:rStyle w:val="Strong"/>
          <w:rFonts w:cs="Calibri"/>
          <w:color w:val="000000"/>
          <w:sz w:val="24"/>
          <w:szCs w:val="24"/>
        </w:rPr>
        <w:pPrChange w:id="811" w:author="John Benito" w:date="2012-03-15T14:53:00Z">
          <w:pPr>
            <w:shd w:val="clear" w:color="auto" w:fill="FFFFFF"/>
            <w:spacing w:before="100" w:beforeAutospacing="1" w:after="100" w:afterAutospacing="1" w:line="240" w:lineRule="auto"/>
          </w:pPr>
        </w:pPrChange>
      </w:pPr>
      <w:bookmarkStart w:id="812" w:name="_Toc319588871"/>
      <w:r>
        <w:t>6.3</w:t>
      </w:r>
      <w:r w:rsidRPr="009811B4">
        <w:t xml:space="preserve"> </w:t>
      </w:r>
      <w:proofErr w:type="spellStart"/>
      <w:r w:rsidRPr="009811B4">
        <w:t>certCreate</w:t>
      </w:r>
      <w:bookmarkEnd w:id="812"/>
      <w:proofErr w:type="spellEnd"/>
    </w:p>
    <w:p w:rsidR="00170153" w:rsidRPr="00595C03" w:rsidRDefault="00170153" w:rsidP="00170153">
      <w:pPr>
        <w:shd w:val="clear" w:color="auto" w:fill="FFFFFF"/>
        <w:spacing w:before="100" w:beforeAutospacing="1" w:after="100" w:afterAutospacing="1" w:line="240" w:lineRule="auto"/>
        <w:ind w:left="720"/>
        <w:rPr>
          <w:rStyle w:val="Strong"/>
          <w:rFonts w:ascii="Cambria" w:hAnsi="Cambria"/>
          <w:b w:val="0"/>
          <w:bCs w:val="0"/>
          <w:iCs/>
          <w:sz w:val="28"/>
          <w:szCs w:val="28"/>
        </w:rPr>
      </w:pPr>
      <w:r>
        <w:rPr>
          <w:rStyle w:val="Strong"/>
          <w:color w:val="000000"/>
          <w:sz w:val="28"/>
          <w:szCs w:val="28"/>
        </w:rPr>
        <w:t xml:space="preserve">Notional </w:t>
      </w:r>
      <w:r w:rsidRPr="00595C03">
        <w:rPr>
          <w:rStyle w:val="Strong"/>
          <w:color w:val="000000"/>
          <w:sz w:val="28"/>
          <w:szCs w:val="28"/>
        </w:rPr>
        <w:t>Syntax</w:t>
      </w:r>
    </w:p>
    <w:p w:rsidR="00170153" w:rsidRPr="00CD27CC" w:rsidRDefault="00170153" w:rsidP="00170153">
      <w:pPr>
        <w:shd w:val="clear" w:color="auto" w:fill="FFFFFF"/>
        <w:spacing w:before="100" w:beforeAutospacing="1" w:after="100" w:afterAutospacing="1" w:line="240" w:lineRule="auto"/>
        <w:ind w:left="720"/>
        <w:rPr>
          <w:rStyle w:val="Strong"/>
        </w:rPr>
      </w:pPr>
      <w:proofErr w:type="spellStart"/>
      <w:proofErr w:type="gramStart"/>
      <w:r w:rsidRPr="00CD27CC">
        <w:rPr>
          <w:sz w:val="24"/>
        </w:rPr>
        <w:t>boolean</w:t>
      </w:r>
      <w:proofErr w:type="spellEnd"/>
      <w:proofErr w:type="gramEnd"/>
      <w:r w:rsidRPr="00CD27CC">
        <w:rPr>
          <w:sz w:val="24"/>
        </w:rPr>
        <w:t xml:space="preserve"> </w:t>
      </w:r>
      <w:proofErr w:type="spellStart"/>
      <w:r w:rsidRPr="00CD27CC">
        <w:rPr>
          <w:sz w:val="24"/>
        </w:rPr>
        <w:t>certCreate</w:t>
      </w:r>
      <w:proofErr w:type="spellEnd"/>
      <w:r w:rsidRPr="00CD27CC">
        <w:rPr>
          <w:sz w:val="24"/>
        </w:rPr>
        <w:t xml:space="preserve"> (string </w:t>
      </w:r>
      <w:proofErr w:type="spellStart"/>
      <w:r w:rsidRPr="00CD27CC">
        <w:rPr>
          <w:sz w:val="24"/>
        </w:rPr>
        <w:t>certificateFile</w:t>
      </w:r>
      <w:proofErr w:type="spellEnd"/>
      <w:r w:rsidRPr="00CD27CC">
        <w:rPr>
          <w:sz w:val="24"/>
        </w:rPr>
        <w:t xml:space="preserve">, string </w:t>
      </w:r>
      <w:proofErr w:type="spellStart"/>
      <w:r w:rsidRPr="00CD27CC">
        <w:rPr>
          <w:sz w:val="24"/>
        </w:rPr>
        <w:t>certificateDirPath</w:t>
      </w:r>
      <w:proofErr w:type="spellEnd"/>
      <w:r w:rsidRPr="00CD27CC">
        <w:rPr>
          <w:sz w:val="24"/>
        </w:rPr>
        <w:t>)</w:t>
      </w:r>
    </w:p>
    <w:p w:rsidR="00170153" w:rsidRPr="002E0153" w:rsidRDefault="00170153" w:rsidP="00170153">
      <w:pPr>
        <w:shd w:val="clear" w:color="auto" w:fill="FFFFFF"/>
        <w:spacing w:before="100" w:beforeAutospacing="1" w:after="100" w:afterAutospacing="1" w:line="240" w:lineRule="auto"/>
        <w:ind w:left="720"/>
        <w:rPr>
          <w:b/>
          <w:bCs/>
          <w:color w:val="000000"/>
          <w:sz w:val="28"/>
          <w:szCs w:val="28"/>
        </w:rPr>
      </w:pPr>
      <w:r w:rsidRPr="00595C03">
        <w:rPr>
          <w:rStyle w:val="Strong"/>
          <w:color w:val="000000"/>
          <w:sz w:val="28"/>
          <w:szCs w:val="28"/>
        </w:rPr>
        <w:t>Description</w:t>
      </w:r>
    </w:p>
    <w:p w:rsidR="00170153" w:rsidRPr="00CD27CC" w:rsidRDefault="00170153" w:rsidP="00170153">
      <w:pPr>
        <w:shd w:val="clear" w:color="auto" w:fill="FFFFFF"/>
        <w:spacing w:before="100" w:beforeAutospacing="1" w:after="100" w:afterAutospacing="1" w:line="240" w:lineRule="auto"/>
        <w:ind w:left="720"/>
        <w:rPr>
          <w:rStyle w:val="Strong"/>
        </w:rPr>
      </w:pPr>
      <w:proofErr w:type="spellStart"/>
      <w:r w:rsidRPr="00CD27CC">
        <w:rPr>
          <w:i/>
          <w:sz w:val="24"/>
        </w:rPr>
        <w:t>CertCreate</w:t>
      </w:r>
      <w:proofErr w:type="spellEnd"/>
      <w:r w:rsidRPr="00CD27CC">
        <w:rPr>
          <w:sz w:val="24"/>
        </w:rPr>
        <w:t xml:space="preserve"> creates in the directory </w:t>
      </w:r>
      <w:proofErr w:type="spellStart"/>
      <w:r w:rsidRPr="00CD27CC">
        <w:rPr>
          <w:i/>
          <w:sz w:val="24"/>
        </w:rPr>
        <w:t>certificateDirPath</w:t>
      </w:r>
      <w:proofErr w:type="spellEnd"/>
      <w:r w:rsidRPr="00CD27CC">
        <w:rPr>
          <w:sz w:val="24"/>
        </w:rPr>
        <w:t xml:space="preserve"> the file </w:t>
      </w:r>
      <w:proofErr w:type="spellStart"/>
      <w:r w:rsidRPr="00CD27CC">
        <w:rPr>
          <w:i/>
          <w:sz w:val="24"/>
        </w:rPr>
        <w:t>certificateFile</w:t>
      </w:r>
      <w:proofErr w:type="spellEnd"/>
      <w:r w:rsidRPr="00CD27CC">
        <w:rPr>
          <w:sz w:val="24"/>
        </w:rPr>
        <w:t xml:space="preserve"> that contains a certificate that complies with ITU-T X.509.</w:t>
      </w:r>
    </w:p>
    <w:p w:rsidR="00170153" w:rsidRDefault="00170153" w:rsidP="00170153">
      <w:pPr>
        <w:shd w:val="clear" w:color="auto" w:fill="FFFFFF"/>
        <w:spacing w:before="100" w:beforeAutospacing="1" w:after="100" w:afterAutospacing="1" w:line="240" w:lineRule="auto"/>
        <w:ind w:left="720"/>
        <w:rPr>
          <w:rStyle w:val="Strong"/>
        </w:rPr>
      </w:pPr>
      <w:r>
        <w:rPr>
          <w:rStyle w:val="Strong"/>
          <w:color w:val="000000"/>
          <w:sz w:val="28"/>
          <w:szCs w:val="28"/>
        </w:rPr>
        <w:t>Returns</w:t>
      </w:r>
    </w:p>
    <w:p w:rsidR="00170153" w:rsidRPr="00CD27CC" w:rsidRDefault="00170153" w:rsidP="00170153">
      <w:pPr>
        <w:shd w:val="clear" w:color="auto" w:fill="FFFFFF"/>
        <w:spacing w:before="100" w:beforeAutospacing="1" w:after="100" w:afterAutospacing="1" w:line="240" w:lineRule="auto"/>
        <w:ind w:left="720"/>
        <w:rPr>
          <w:rStyle w:val="Strong"/>
        </w:rPr>
      </w:pPr>
      <w:proofErr w:type="spellStart"/>
      <w:r w:rsidRPr="00CD27CC">
        <w:rPr>
          <w:rStyle w:val="Strong"/>
          <w:b w:val="0"/>
          <w:i/>
          <w:color w:val="000000"/>
          <w:sz w:val="24"/>
        </w:rPr>
        <w:t>CertCreate</w:t>
      </w:r>
      <w:proofErr w:type="spellEnd"/>
      <w:r w:rsidRPr="00CD27CC">
        <w:rPr>
          <w:rStyle w:val="Strong"/>
          <w:b w:val="0"/>
          <w:color w:val="000000"/>
          <w:sz w:val="24"/>
        </w:rPr>
        <w:t xml:space="preserve"> returns TRUE if the certificate was successfully created and FALSE otherwise.</w:t>
      </w:r>
    </w:p>
    <w:p w:rsidR="00170153" w:rsidRDefault="00170153" w:rsidP="00170153">
      <w:pPr>
        <w:shd w:val="clear" w:color="auto" w:fill="FFFFFF"/>
        <w:spacing w:before="100" w:beforeAutospacing="1" w:after="100" w:afterAutospacing="1" w:line="240" w:lineRule="auto"/>
        <w:ind w:left="720"/>
        <w:rPr>
          <w:rStyle w:val="Strong"/>
        </w:rPr>
      </w:pPr>
      <w:r>
        <w:rPr>
          <w:rStyle w:val="Strong"/>
          <w:color w:val="000000"/>
          <w:sz w:val="28"/>
          <w:szCs w:val="28"/>
        </w:rPr>
        <w:t>Errors</w:t>
      </w:r>
    </w:p>
    <w:p w:rsidR="00170153" w:rsidRPr="00CD27CC" w:rsidRDefault="00170153" w:rsidP="00170153">
      <w:pPr>
        <w:shd w:val="clear" w:color="auto" w:fill="FFFFFF"/>
        <w:spacing w:before="100" w:beforeAutospacing="1" w:after="100" w:afterAutospacing="1" w:line="240" w:lineRule="auto"/>
        <w:ind w:left="720"/>
        <w:rPr>
          <w:rStyle w:val="Strong"/>
        </w:rPr>
      </w:pPr>
      <w:r w:rsidRPr="00CD27CC">
        <w:rPr>
          <w:rStyle w:val="Strong"/>
          <w:b w:val="0"/>
          <w:color w:val="000000"/>
          <w:sz w:val="24"/>
        </w:rPr>
        <w:t>If the</w:t>
      </w:r>
      <w:r w:rsidRPr="00CD27CC">
        <w:rPr>
          <w:rStyle w:val="Strong"/>
          <w:b w:val="0"/>
          <w:i/>
          <w:color w:val="000000"/>
          <w:sz w:val="24"/>
        </w:rPr>
        <w:t xml:space="preserve"> </w:t>
      </w:r>
      <w:proofErr w:type="spellStart"/>
      <w:r w:rsidRPr="00CD27CC">
        <w:rPr>
          <w:rStyle w:val="Strong"/>
          <w:b w:val="0"/>
          <w:i/>
          <w:color w:val="000000"/>
          <w:sz w:val="24"/>
        </w:rPr>
        <w:t>certificateFile</w:t>
      </w:r>
      <w:proofErr w:type="spellEnd"/>
      <w:r w:rsidRPr="00CD27CC">
        <w:rPr>
          <w:rStyle w:val="Strong"/>
          <w:b w:val="0"/>
          <w:i/>
          <w:color w:val="000000"/>
          <w:sz w:val="24"/>
        </w:rPr>
        <w:t xml:space="preserve"> </w:t>
      </w:r>
      <w:r w:rsidRPr="00CD27CC">
        <w:rPr>
          <w:rStyle w:val="Strong"/>
          <w:b w:val="0"/>
          <w:color w:val="000000"/>
          <w:sz w:val="24"/>
        </w:rPr>
        <w:t>cannot be created,</w:t>
      </w:r>
      <w:r w:rsidRPr="00CD27CC">
        <w:rPr>
          <w:rStyle w:val="Strong"/>
          <w:b w:val="0"/>
          <w:i/>
          <w:color w:val="000000"/>
          <w:sz w:val="24"/>
        </w:rPr>
        <w:t xml:space="preserve"> </w:t>
      </w:r>
      <w:proofErr w:type="spellStart"/>
      <w:r w:rsidRPr="00CD27CC">
        <w:rPr>
          <w:rStyle w:val="Strong"/>
          <w:b w:val="0"/>
          <w:i/>
          <w:color w:val="000000"/>
          <w:sz w:val="24"/>
        </w:rPr>
        <w:t>CertCreate</w:t>
      </w:r>
      <w:proofErr w:type="spellEnd"/>
      <w:r w:rsidRPr="00CD27CC">
        <w:rPr>
          <w:rStyle w:val="Strong"/>
          <w:b w:val="0"/>
          <w:color w:val="000000"/>
          <w:sz w:val="24"/>
        </w:rPr>
        <w:t xml:space="preserve"> will report an error.</w:t>
      </w:r>
    </w:p>
    <w:p w:rsidR="00170153" w:rsidRPr="00CD27CC" w:rsidRDefault="00170153" w:rsidP="00170153">
      <w:pPr>
        <w:shd w:val="clear" w:color="auto" w:fill="FFFFFF"/>
        <w:spacing w:before="100" w:beforeAutospacing="1" w:after="100" w:afterAutospacing="1" w:line="240" w:lineRule="auto"/>
        <w:ind w:left="720"/>
        <w:rPr>
          <w:rStyle w:val="Strong"/>
        </w:rPr>
      </w:pPr>
      <w:r w:rsidRPr="00CD27CC">
        <w:rPr>
          <w:rStyle w:val="Strong"/>
          <w:b w:val="0"/>
          <w:color w:val="000000"/>
          <w:sz w:val="24"/>
        </w:rPr>
        <w:t xml:space="preserve">If </w:t>
      </w:r>
      <w:proofErr w:type="spellStart"/>
      <w:r w:rsidRPr="00CD27CC">
        <w:rPr>
          <w:rStyle w:val="Strong"/>
          <w:b w:val="0"/>
          <w:i/>
          <w:color w:val="000000"/>
          <w:sz w:val="24"/>
        </w:rPr>
        <w:t>certificateDirPath</w:t>
      </w:r>
      <w:proofErr w:type="spellEnd"/>
      <w:r w:rsidRPr="00CD27CC">
        <w:rPr>
          <w:rStyle w:val="Strong"/>
          <w:b w:val="0"/>
          <w:i/>
          <w:color w:val="000000"/>
          <w:sz w:val="24"/>
        </w:rPr>
        <w:t xml:space="preserve"> </w:t>
      </w:r>
      <w:r w:rsidRPr="00CD27CC">
        <w:rPr>
          <w:rStyle w:val="Strong"/>
          <w:b w:val="0"/>
          <w:color w:val="000000"/>
          <w:sz w:val="24"/>
        </w:rPr>
        <w:t>is an invalid path,</w:t>
      </w:r>
      <w:r w:rsidRPr="00CD27CC">
        <w:rPr>
          <w:rStyle w:val="Strong"/>
          <w:b w:val="0"/>
          <w:i/>
          <w:color w:val="000000"/>
          <w:sz w:val="24"/>
        </w:rPr>
        <w:t xml:space="preserve"> </w:t>
      </w:r>
      <w:proofErr w:type="spellStart"/>
      <w:r w:rsidRPr="00CD27CC">
        <w:rPr>
          <w:rStyle w:val="Strong"/>
          <w:b w:val="0"/>
          <w:i/>
          <w:color w:val="000000"/>
          <w:sz w:val="24"/>
        </w:rPr>
        <w:t>CertCreate</w:t>
      </w:r>
      <w:proofErr w:type="spellEnd"/>
      <w:r w:rsidRPr="00CD27CC">
        <w:rPr>
          <w:rStyle w:val="Strong"/>
          <w:b w:val="0"/>
          <w:color w:val="000000"/>
          <w:sz w:val="24"/>
        </w:rPr>
        <w:t xml:space="preserve"> will report an error.</w:t>
      </w:r>
    </w:p>
    <w:p w:rsidR="00170153" w:rsidRDefault="00170153" w:rsidP="00170153">
      <w:pPr>
        <w:spacing w:before="100" w:beforeAutospacing="1" w:after="100" w:afterAutospacing="1" w:line="240" w:lineRule="auto"/>
        <w:rPr>
          <w:rStyle w:val="Strong"/>
        </w:rPr>
      </w:pPr>
    </w:p>
    <w:p w:rsidR="00000000" w:rsidRDefault="00170153">
      <w:pPr>
        <w:pStyle w:val="Heading2"/>
        <w:rPr>
          <w:rStyle w:val="Strong"/>
          <w:color w:val="000000"/>
        </w:rPr>
        <w:pPrChange w:id="813" w:author="John Benito" w:date="2012-03-15T14:53:00Z">
          <w:pPr>
            <w:spacing w:before="100" w:beforeAutospacing="1" w:after="100" w:afterAutospacing="1" w:line="240" w:lineRule="auto"/>
          </w:pPr>
        </w:pPrChange>
      </w:pPr>
      <w:bookmarkStart w:id="814" w:name="_Toc319588872"/>
      <w:r>
        <w:t>6.4</w:t>
      </w:r>
      <w:r w:rsidRPr="009811B4">
        <w:t xml:space="preserve"> </w:t>
      </w:r>
      <w:proofErr w:type="spellStart"/>
      <w:r w:rsidRPr="009811B4">
        <w:t>certSignCode</w:t>
      </w:r>
      <w:bookmarkEnd w:id="814"/>
      <w:proofErr w:type="spellEnd"/>
    </w:p>
    <w:p w:rsidR="00170153" w:rsidRPr="00324B5E" w:rsidRDefault="00170153" w:rsidP="00170153">
      <w:pPr>
        <w:spacing w:before="100" w:beforeAutospacing="1" w:after="100" w:afterAutospacing="1" w:line="240" w:lineRule="auto"/>
        <w:ind w:left="720"/>
        <w:rPr>
          <w:rFonts w:eastAsia="Times New Roman"/>
          <w:b/>
          <w:color w:val="000000"/>
          <w:sz w:val="28"/>
          <w:szCs w:val="28"/>
        </w:rPr>
      </w:pPr>
      <w:r>
        <w:rPr>
          <w:rFonts w:eastAsia="Times New Roman"/>
          <w:b/>
          <w:color w:val="000000"/>
          <w:sz w:val="28"/>
          <w:szCs w:val="28"/>
        </w:rPr>
        <w:t xml:space="preserve">Notional </w:t>
      </w:r>
      <w:r w:rsidRPr="00595C03">
        <w:rPr>
          <w:rFonts w:eastAsia="Times New Roman"/>
          <w:b/>
          <w:color w:val="000000"/>
          <w:sz w:val="28"/>
          <w:szCs w:val="28"/>
        </w:rPr>
        <w:t>Syntax</w:t>
      </w:r>
    </w:p>
    <w:p w:rsidR="00000000" w:rsidRDefault="00170153">
      <w:pPr>
        <w:spacing w:before="100" w:beforeAutospacing="1" w:after="100" w:afterAutospacing="1" w:line="240" w:lineRule="auto"/>
        <w:ind w:left="720"/>
        <w:rPr>
          <w:rFonts w:eastAsia="Times New Roman"/>
          <w:color w:val="000000"/>
          <w:sz w:val="24"/>
        </w:rPr>
        <w:pPrChange w:id="815" w:author="John Benito" w:date="2012-03-15T15:22:00Z">
          <w:pPr>
            <w:spacing w:before="100" w:beforeAutospacing="1" w:after="100" w:afterAutospacing="1" w:line="240" w:lineRule="auto"/>
            <w:ind w:firstLine="720"/>
          </w:pPr>
        </w:pPrChange>
      </w:pPr>
      <w:proofErr w:type="spellStart"/>
      <w:proofErr w:type="gramStart"/>
      <w:r w:rsidRPr="00CD27CC">
        <w:rPr>
          <w:rFonts w:eastAsia="Times New Roman"/>
          <w:color w:val="000000"/>
          <w:sz w:val="24"/>
        </w:rPr>
        <w:t>boolean</w:t>
      </w:r>
      <w:proofErr w:type="spellEnd"/>
      <w:proofErr w:type="gramEnd"/>
      <w:r w:rsidRPr="00CD27CC">
        <w:rPr>
          <w:rFonts w:eastAsia="Times New Roman"/>
          <w:color w:val="000000"/>
          <w:sz w:val="24"/>
        </w:rPr>
        <w:t xml:space="preserve"> </w:t>
      </w:r>
      <w:proofErr w:type="spellStart"/>
      <w:r w:rsidRPr="00CD27CC">
        <w:rPr>
          <w:rFonts w:eastAsia="Times New Roman"/>
          <w:color w:val="000000"/>
          <w:sz w:val="24"/>
        </w:rPr>
        <w:t>certSignCode</w:t>
      </w:r>
      <w:proofErr w:type="spellEnd"/>
      <w:r w:rsidRPr="00CD27CC">
        <w:rPr>
          <w:rFonts w:eastAsia="Times New Roman"/>
          <w:color w:val="000000"/>
          <w:sz w:val="24"/>
        </w:rPr>
        <w:t xml:space="preserve"> (</w:t>
      </w:r>
      <w:proofErr w:type="spellStart"/>
      <w:r w:rsidRPr="00CD27CC">
        <w:rPr>
          <w:rFonts w:eastAsia="Times New Roman"/>
          <w:color w:val="000000"/>
          <w:sz w:val="24"/>
        </w:rPr>
        <w:t>certStruct</w:t>
      </w:r>
      <w:proofErr w:type="spellEnd"/>
      <w:r w:rsidRPr="00CD27CC">
        <w:rPr>
          <w:rFonts w:eastAsia="Times New Roman"/>
          <w:color w:val="000000"/>
          <w:sz w:val="24"/>
        </w:rPr>
        <w:t xml:space="preserve"> </w:t>
      </w:r>
      <w:proofErr w:type="spellStart"/>
      <w:r w:rsidRPr="00CD27CC">
        <w:rPr>
          <w:rFonts w:eastAsia="Times New Roman"/>
          <w:color w:val="000000"/>
          <w:sz w:val="24"/>
        </w:rPr>
        <w:t>myCertificate</w:t>
      </w:r>
      <w:proofErr w:type="spellEnd"/>
      <w:r w:rsidRPr="00CD27CC">
        <w:rPr>
          <w:rFonts w:eastAsia="Times New Roman"/>
          <w:color w:val="000000"/>
          <w:sz w:val="24"/>
        </w:rPr>
        <w:t xml:space="preserve">, </w:t>
      </w:r>
      <w:proofErr w:type="spellStart"/>
      <w:r w:rsidRPr="00CD27CC">
        <w:rPr>
          <w:rFonts w:eastAsia="Times New Roman"/>
          <w:color w:val="000000"/>
          <w:sz w:val="24"/>
        </w:rPr>
        <w:t>keyStruct</w:t>
      </w:r>
      <w:proofErr w:type="spellEnd"/>
      <w:r w:rsidRPr="00CD27CC">
        <w:rPr>
          <w:rFonts w:eastAsia="Times New Roman"/>
          <w:color w:val="000000"/>
          <w:sz w:val="24"/>
        </w:rPr>
        <w:t xml:space="preserve"> </w:t>
      </w:r>
      <w:proofErr w:type="spellStart"/>
      <w:r w:rsidRPr="00CD27CC">
        <w:rPr>
          <w:rFonts w:eastAsia="Times New Roman"/>
          <w:color w:val="000000"/>
          <w:sz w:val="24"/>
        </w:rPr>
        <w:t>myPrivateKey</w:t>
      </w:r>
      <w:proofErr w:type="spellEnd"/>
      <w:r w:rsidRPr="00CD27CC">
        <w:rPr>
          <w:rFonts w:eastAsia="Times New Roman"/>
          <w:color w:val="000000"/>
          <w:sz w:val="24"/>
        </w:rPr>
        <w:t xml:space="preserve">, </w:t>
      </w:r>
      <w:r w:rsidRPr="00CD27CC">
        <w:rPr>
          <w:sz w:val="24"/>
        </w:rPr>
        <w:t xml:space="preserve">string </w:t>
      </w:r>
      <w:proofErr w:type="spellStart"/>
      <w:r w:rsidRPr="00CD27CC">
        <w:rPr>
          <w:rFonts w:eastAsia="Times New Roman"/>
          <w:color w:val="000000"/>
          <w:sz w:val="24"/>
        </w:rPr>
        <w:t>sourceFilename</w:t>
      </w:r>
      <w:proofErr w:type="spellEnd"/>
      <w:r w:rsidRPr="00CD27CC">
        <w:rPr>
          <w:rFonts w:eastAsia="Times New Roman"/>
          <w:color w:val="000000"/>
          <w:sz w:val="24"/>
        </w:rPr>
        <w:t xml:space="preserve">, </w:t>
      </w:r>
      <w:r w:rsidRPr="00CD27CC">
        <w:rPr>
          <w:sz w:val="24"/>
        </w:rPr>
        <w:t xml:space="preserve">string </w:t>
      </w:r>
      <w:proofErr w:type="spellStart"/>
      <w:r w:rsidRPr="00CD27CC">
        <w:rPr>
          <w:rFonts w:eastAsia="Times New Roman"/>
          <w:color w:val="000000"/>
          <w:sz w:val="24"/>
        </w:rPr>
        <w:t>sourceDirPath</w:t>
      </w:r>
      <w:proofErr w:type="spellEnd"/>
      <w:r w:rsidRPr="00CD27CC">
        <w:rPr>
          <w:rFonts w:eastAsia="Times New Roman"/>
          <w:color w:val="000000"/>
          <w:sz w:val="24"/>
        </w:rPr>
        <w:t xml:space="preserve">, </w:t>
      </w:r>
      <w:proofErr w:type="spellStart"/>
      <w:r w:rsidRPr="00CD27CC">
        <w:rPr>
          <w:rFonts w:eastAsia="Times New Roman"/>
          <w:color w:val="000000"/>
          <w:sz w:val="24"/>
        </w:rPr>
        <w:t>boolean</w:t>
      </w:r>
      <w:proofErr w:type="spellEnd"/>
      <w:r w:rsidRPr="00CD27CC">
        <w:rPr>
          <w:rFonts w:eastAsia="Times New Roman"/>
          <w:color w:val="000000"/>
          <w:sz w:val="24"/>
        </w:rPr>
        <w:t xml:space="preserve"> </w:t>
      </w:r>
      <w:proofErr w:type="spellStart"/>
      <w:r w:rsidRPr="00CD27CC">
        <w:rPr>
          <w:rFonts w:eastAsia="Times New Roman"/>
          <w:color w:val="000000"/>
          <w:sz w:val="24"/>
        </w:rPr>
        <w:t>overwriteCurrentSignature</w:t>
      </w:r>
      <w:proofErr w:type="spellEnd"/>
      <w:r w:rsidRPr="00CD27CC">
        <w:rPr>
          <w:rFonts w:eastAsia="Times New Roman"/>
          <w:color w:val="000000"/>
          <w:sz w:val="24"/>
        </w:rPr>
        <w:t xml:space="preserve">, </w:t>
      </w:r>
      <w:proofErr w:type="spellStart"/>
      <w:r w:rsidRPr="00CD27CC">
        <w:rPr>
          <w:rFonts w:eastAsia="Times New Roman"/>
          <w:color w:val="000000"/>
          <w:sz w:val="24"/>
        </w:rPr>
        <w:t>enum</w:t>
      </w:r>
      <w:proofErr w:type="spellEnd"/>
      <w:r w:rsidRPr="00CD27CC">
        <w:rPr>
          <w:rFonts w:eastAsia="Times New Roman"/>
          <w:color w:val="000000"/>
          <w:sz w:val="24"/>
        </w:rPr>
        <w:t xml:space="preserve"> </w:t>
      </w:r>
      <w:proofErr w:type="spellStart"/>
      <w:r w:rsidRPr="00CD27CC">
        <w:rPr>
          <w:rFonts w:eastAsia="Times New Roman"/>
          <w:color w:val="000000"/>
          <w:sz w:val="24"/>
        </w:rPr>
        <w:t>hashType</w:t>
      </w:r>
      <w:proofErr w:type="spellEnd"/>
      <w:r w:rsidRPr="00CD27CC">
        <w:rPr>
          <w:rFonts w:eastAsia="Times New Roman"/>
          <w:color w:val="000000"/>
          <w:sz w:val="24"/>
        </w:rPr>
        <w:t xml:space="preserve"> </w:t>
      </w:r>
      <w:proofErr w:type="spellStart"/>
      <w:r w:rsidRPr="00CD27CC">
        <w:rPr>
          <w:rFonts w:eastAsia="Times New Roman"/>
          <w:color w:val="000000"/>
          <w:sz w:val="24"/>
        </w:rPr>
        <w:t>signatureAlgorithm</w:t>
      </w:r>
      <w:proofErr w:type="spellEnd"/>
      <w:r w:rsidRPr="00CD27CC">
        <w:rPr>
          <w:rFonts w:eastAsia="Times New Roman"/>
          <w:color w:val="000000"/>
          <w:sz w:val="24"/>
        </w:rPr>
        <w:t xml:space="preserve">, </w:t>
      </w:r>
      <w:r w:rsidRPr="00CD27CC">
        <w:rPr>
          <w:sz w:val="24"/>
        </w:rPr>
        <w:t xml:space="preserve">string </w:t>
      </w:r>
      <w:proofErr w:type="spellStart"/>
      <w:r w:rsidRPr="00CD27CC">
        <w:rPr>
          <w:rFonts w:eastAsia="Times New Roman"/>
          <w:color w:val="000000"/>
          <w:sz w:val="24"/>
        </w:rPr>
        <w:t>signFilename</w:t>
      </w:r>
      <w:proofErr w:type="spellEnd"/>
      <w:r w:rsidRPr="00CD27CC">
        <w:rPr>
          <w:rFonts w:eastAsia="Times New Roman"/>
          <w:color w:val="000000"/>
          <w:sz w:val="24"/>
        </w:rPr>
        <w:t xml:space="preserve">, </w:t>
      </w:r>
      <w:r w:rsidRPr="00CD27CC">
        <w:rPr>
          <w:sz w:val="24"/>
        </w:rPr>
        <w:t xml:space="preserve">string </w:t>
      </w:r>
      <w:proofErr w:type="spellStart"/>
      <w:r w:rsidRPr="00CD27CC">
        <w:rPr>
          <w:rFonts w:eastAsia="Times New Roman"/>
          <w:color w:val="000000"/>
          <w:sz w:val="24"/>
        </w:rPr>
        <w:t>signDirPath</w:t>
      </w:r>
      <w:proofErr w:type="spellEnd"/>
      <w:r w:rsidRPr="00CD27CC">
        <w:rPr>
          <w:rFonts w:eastAsia="Times New Roman"/>
          <w:color w:val="000000"/>
          <w:sz w:val="24"/>
        </w:rPr>
        <w:t>)</w:t>
      </w:r>
    </w:p>
    <w:p w:rsidR="00170153" w:rsidRPr="00324B5E" w:rsidRDefault="00170153" w:rsidP="00170153">
      <w:pPr>
        <w:shd w:val="clear" w:color="auto" w:fill="FFFFFF"/>
        <w:spacing w:before="100" w:beforeAutospacing="1" w:after="100" w:afterAutospacing="1" w:line="240" w:lineRule="auto"/>
        <w:ind w:left="720"/>
        <w:rPr>
          <w:b/>
          <w:bCs/>
          <w:color w:val="000000"/>
          <w:sz w:val="28"/>
          <w:szCs w:val="28"/>
        </w:rPr>
      </w:pPr>
      <w:r w:rsidRPr="00595C03">
        <w:rPr>
          <w:rStyle w:val="Strong"/>
          <w:color w:val="000000"/>
          <w:sz w:val="28"/>
          <w:szCs w:val="28"/>
        </w:rPr>
        <w:t>Description</w:t>
      </w:r>
    </w:p>
    <w:p w:rsidR="00170153" w:rsidRPr="00CD27CC" w:rsidRDefault="00170153" w:rsidP="00170153">
      <w:pPr>
        <w:spacing w:before="100" w:beforeAutospacing="1" w:after="100" w:afterAutospacing="1" w:line="240" w:lineRule="auto"/>
        <w:ind w:left="720"/>
        <w:rPr>
          <w:rFonts w:eastAsia="Times New Roman"/>
          <w:color w:val="000000"/>
          <w:sz w:val="24"/>
          <w:szCs w:val="24"/>
        </w:rPr>
      </w:pPr>
      <w:proofErr w:type="spellStart"/>
      <w:r w:rsidRPr="00CD27CC">
        <w:rPr>
          <w:rFonts w:eastAsia="Times New Roman"/>
          <w:i/>
          <w:color w:val="000000"/>
          <w:sz w:val="24"/>
          <w:szCs w:val="24"/>
        </w:rPr>
        <w:t>CertSignCode</w:t>
      </w:r>
      <w:proofErr w:type="spellEnd"/>
      <w:r w:rsidRPr="00CD27CC">
        <w:rPr>
          <w:rFonts w:eastAsia="Times New Roman"/>
          <w:color w:val="000000"/>
          <w:sz w:val="24"/>
          <w:szCs w:val="24"/>
        </w:rPr>
        <w:t xml:space="preserve"> generates a digital signature (encrypted hash) of the source code file </w:t>
      </w:r>
      <w:proofErr w:type="spellStart"/>
      <w:r w:rsidRPr="00CD27CC">
        <w:rPr>
          <w:rFonts w:eastAsia="Times New Roman"/>
          <w:i/>
          <w:color w:val="000000"/>
          <w:sz w:val="24"/>
          <w:szCs w:val="24"/>
        </w:rPr>
        <w:t>sourceFilename</w:t>
      </w:r>
      <w:proofErr w:type="spellEnd"/>
      <w:r w:rsidRPr="00CD27CC">
        <w:rPr>
          <w:rFonts w:eastAsia="Times New Roman"/>
          <w:i/>
          <w:color w:val="000000"/>
          <w:sz w:val="24"/>
          <w:szCs w:val="24"/>
        </w:rPr>
        <w:t xml:space="preserve"> </w:t>
      </w:r>
      <w:r w:rsidRPr="00CD27CC">
        <w:rPr>
          <w:rFonts w:eastAsia="Times New Roman"/>
          <w:color w:val="000000"/>
          <w:sz w:val="24"/>
          <w:szCs w:val="24"/>
        </w:rPr>
        <w:t xml:space="preserve">in directory </w:t>
      </w:r>
      <w:proofErr w:type="spellStart"/>
      <w:r w:rsidRPr="00CD27CC">
        <w:rPr>
          <w:rFonts w:eastAsia="Times New Roman"/>
          <w:i/>
          <w:color w:val="000000"/>
          <w:sz w:val="24"/>
          <w:szCs w:val="24"/>
        </w:rPr>
        <w:t>sourceDirPath</w:t>
      </w:r>
      <w:proofErr w:type="spellEnd"/>
      <w:r w:rsidRPr="00CD27CC">
        <w:rPr>
          <w:rFonts w:eastAsia="Times New Roman"/>
          <w:color w:val="000000"/>
          <w:sz w:val="24"/>
          <w:szCs w:val="24"/>
        </w:rPr>
        <w:t xml:space="preserve"> using public certificate </w:t>
      </w:r>
      <w:r w:rsidRPr="00CD27CC">
        <w:rPr>
          <w:rFonts w:eastAsia="Times New Roman"/>
          <w:i/>
          <w:color w:val="000000"/>
          <w:sz w:val="24"/>
          <w:szCs w:val="24"/>
        </w:rPr>
        <w:t>myCertificate</w:t>
      </w:r>
      <w:r w:rsidRPr="00CD27CC">
        <w:rPr>
          <w:rFonts w:eastAsia="Times New Roman"/>
          <w:color w:val="000000"/>
          <w:sz w:val="24"/>
          <w:szCs w:val="24"/>
        </w:rPr>
        <w:t xml:space="preserve"> and private key </w:t>
      </w:r>
      <w:r w:rsidRPr="00CD27CC">
        <w:rPr>
          <w:rFonts w:eastAsia="Times New Roman"/>
          <w:i/>
          <w:color w:val="000000"/>
          <w:sz w:val="24"/>
          <w:szCs w:val="24"/>
        </w:rPr>
        <w:t>myPrivateKey</w:t>
      </w:r>
      <w:r w:rsidRPr="00CD27CC">
        <w:rPr>
          <w:rFonts w:eastAsia="Times New Roman"/>
          <w:color w:val="000000"/>
          <w:sz w:val="24"/>
          <w:szCs w:val="24"/>
        </w:rPr>
        <w:t xml:space="preserve">.   The default hashing algorithm for signing shall be SHA-1. Alternative hashing functions that are specified in ISO/IEC 10118:2004 could be used instead and would be indicated through the enumerated type </w:t>
      </w:r>
      <w:proofErr w:type="spellStart"/>
      <w:r w:rsidRPr="00CD27CC">
        <w:rPr>
          <w:rFonts w:eastAsia="Times New Roman"/>
          <w:i/>
          <w:color w:val="000000"/>
          <w:sz w:val="24"/>
          <w:szCs w:val="24"/>
        </w:rPr>
        <w:t>signatureAlgorithm</w:t>
      </w:r>
      <w:proofErr w:type="spellEnd"/>
      <w:r w:rsidRPr="00CD27CC">
        <w:rPr>
          <w:rFonts w:eastAsia="Times New Roman"/>
          <w:color w:val="000000"/>
          <w:sz w:val="24"/>
          <w:szCs w:val="24"/>
        </w:rPr>
        <w:t xml:space="preserve">.  The digital signature and publisher’s certificate are stored in the directory </w:t>
      </w:r>
      <w:proofErr w:type="spellStart"/>
      <w:r w:rsidRPr="00CD27CC">
        <w:rPr>
          <w:rFonts w:eastAsia="Times New Roman"/>
          <w:i/>
          <w:color w:val="000000"/>
          <w:sz w:val="24"/>
          <w:szCs w:val="24"/>
        </w:rPr>
        <w:t>signDirPath</w:t>
      </w:r>
      <w:proofErr w:type="spellEnd"/>
      <w:r w:rsidRPr="00CD27CC">
        <w:rPr>
          <w:rFonts w:eastAsia="Times New Roman"/>
          <w:color w:val="000000"/>
          <w:sz w:val="24"/>
          <w:szCs w:val="24"/>
        </w:rPr>
        <w:t xml:space="preserve"> in the file </w:t>
      </w:r>
      <w:proofErr w:type="spellStart"/>
      <w:r w:rsidRPr="00CD27CC">
        <w:rPr>
          <w:rFonts w:eastAsia="Times New Roman"/>
          <w:i/>
          <w:color w:val="000000"/>
          <w:sz w:val="24"/>
          <w:szCs w:val="24"/>
        </w:rPr>
        <w:t>signFilename</w:t>
      </w:r>
      <w:proofErr w:type="spellEnd"/>
      <w:r w:rsidRPr="00CD27CC">
        <w:rPr>
          <w:rFonts w:eastAsia="Times New Roman"/>
          <w:color w:val="000000"/>
          <w:sz w:val="24"/>
          <w:szCs w:val="24"/>
        </w:rPr>
        <w:t xml:space="preserve">.  By convention, the signature filename </w:t>
      </w:r>
      <w:proofErr w:type="spellStart"/>
      <w:r w:rsidRPr="00CD27CC">
        <w:rPr>
          <w:rFonts w:eastAsia="Times New Roman"/>
          <w:i/>
          <w:color w:val="000000"/>
          <w:sz w:val="24"/>
          <w:szCs w:val="24"/>
        </w:rPr>
        <w:t>signFilename</w:t>
      </w:r>
      <w:proofErr w:type="spellEnd"/>
      <w:r w:rsidRPr="00CD27CC">
        <w:rPr>
          <w:rFonts w:eastAsia="Times New Roman"/>
          <w:color w:val="000000"/>
          <w:sz w:val="24"/>
          <w:szCs w:val="24"/>
        </w:rPr>
        <w:t xml:space="preserve"> should be of the form “filename.ds”.  If </w:t>
      </w:r>
      <w:proofErr w:type="spellStart"/>
      <w:r w:rsidRPr="00CD27CC">
        <w:rPr>
          <w:rFonts w:eastAsia="Times New Roman"/>
          <w:i/>
          <w:color w:val="000000"/>
          <w:sz w:val="24"/>
          <w:szCs w:val="24"/>
        </w:rPr>
        <w:t>signFilename</w:t>
      </w:r>
      <w:proofErr w:type="spellEnd"/>
      <w:r w:rsidRPr="00CD27CC">
        <w:rPr>
          <w:rFonts w:eastAsia="Times New Roman"/>
          <w:color w:val="000000"/>
          <w:sz w:val="24"/>
          <w:szCs w:val="24"/>
        </w:rPr>
        <w:t xml:space="preserve"> already exists in the directory </w:t>
      </w:r>
      <w:proofErr w:type="spellStart"/>
      <w:r w:rsidRPr="00CD27CC">
        <w:rPr>
          <w:rFonts w:eastAsia="Times New Roman"/>
          <w:i/>
          <w:color w:val="000000"/>
          <w:sz w:val="24"/>
          <w:szCs w:val="24"/>
        </w:rPr>
        <w:t>signDirPath</w:t>
      </w:r>
      <w:proofErr w:type="spellEnd"/>
      <w:r w:rsidRPr="00CD27CC">
        <w:rPr>
          <w:rFonts w:eastAsia="Times New Roman"/>
          <w:color w:val="000000"/>
          <w:sz w:val="24"/>
          <w:szCs w:val="24"/>
        </w:rPr>
        <w:t xml:space="preserve">, then </w:t>
      </w:r>
      <w:r w:rsidRPr="00CD27CC">
        <w:rPr>
          <w:rFonts w:eastAsia="Times New Roman"/>
          <w:i/>
          <w:color w:val="000000"/>
          <w:sz w:val="24"/>
          <w:szCs w:val="24"/>
        </w:rPr>
        <w:t>overwrite</w:t>
      </w:r>
      <w:r w:rsidRPr="00CD27CC">
        <w:rPr>
          <w:rFonts w:eastAsia="Times New Roman"/>
          <w:color w:val="000000"/>
          <w:sz w:val="24"/>
          <w:szCs w:val="24"/>
        </w:rPr>
        <w:t xml:space="preserve"> must be set to TRUE or </w:t>
      </w:r>
      <w:proofErr w:type="spellStart"/>
      <w:r w:rsidRPr="00CD27CC">
        <w:rPr>
          <w:rFonts w:eastAsia="Times New Roman"/>
          <w:i/>
          <w:color w:val="000000"/>
          <w:sz w:val="24"/>
          <w:szCs w:val="24"/>
        </w:rPr>
        <w:t>certSignCode</w:t>
      </w:r>
      <w:proofErr w:type="spellEnd"/>
      <w:r w:rsidRPr="00CD27CC">
        <w:rPr>
          <w:rFonts w:eastAsia="Times New Roman"/>
          <w:color w:val="000000"/>
          <w:sz w:val="24"/>
          <w:szCs w:val="24"/>
        </w:rPr>
        <w:t xml:space="preserve"> will return an error that the file could not be created since it already exists.</w:t>
      </w:r>
    </w:p>
    <w:p w:rsidR="00170153" w:rsidRDefault="00170153" w:rsidP="00170153">
      <w:pPr>
        <w:spacing w:before="100" w:beforeAutospacing="1" w:after="100" w:afterAutospacing="1" w:line="240" w:lineRule="auto"/>
        <w:ind w:left="720"/>
        <w:rPr>
          <w:rFonts w:eastAsia="Times New Roman"/>
          <w:b/>
          <w:color w:val="000000"/>
          <w:sz w:val="28"/>
          <w:szCs w:val="24"/>
        </w:rPr>
      </w:pPr>
      <w:r>
        <w:rPr>
          <w:rFonts w:eastAsia="Times New Roman"/>
          <w:b/>
          <w:color w:val="000000"/>
          <w:sz w:val="28"/>
          <w:szCs w:val="24"/>
        </w:rPr>
        <w:t>Returns</w:t>
      </w:r>
    </w:p>
    <w:p w:rsidR="00170153" w:rsidRPr="00CD27CC" w:rsidRDefault="00170153" w:rsidP="00170153">
      <w:pPr>
        <w:shd w:val="clear" w:color="auto" w:fill="FFFFFF"/>
        <w:spacing w:before="100" w:beforeAutospacing="1" w:after="100" w:afterAutospacing="1" w:line="240" w:lineRule="auto"/>
        <w:ind w:left="720"/>
        <w:rPr>
          <w:rStyle w:val="Strong"/>
        </w:rPr>
      </w:pPr>
      <w:proofErr w:type="spellStart"/>
      <w:r w:rsidRPr="00CD27CC">
        <w:rPr>
          <w:rStyle w:val="Strong"/>
          <w:b w:val="0"/>
          <w:i/>
          <w:sz w:val="24"/>
        </w:rPr>
        <w:t>CertSignCode</w:t>
      </w:r>
      <w:proofErr w:type="spellEnd"/>
      <w:r w:rsidRPr="00CD27CC">
        <w:rPr>
          <w:rStyle w:val="Strong"/>
          <w:b w:val="0"/>
          <w:sz w:val="24"/>
        </w:rPr>
        <w:t xml:space="preserve"> returns TRUE if the digital signature was successfully created and FALSE otherwise.</w:t>
      </w:r>
    </w:p>
    <w:p w:rsidR="00170153" w:rsidRDefault="00170153" w:rsidP="00170153">
      <w:pPr>
        <w:spacing w:before="100" w:beforeAutospacing="1" w:after="100" w:afterAutospacing="1" w:line="240" w:lineRule="auto"/>
        <w:ind w:left="720"/>
        <w:rPr>
          <w:rFonts w:eastAsia="Times New Roman"/>
          <w:b/>
          <w:color w:val="000000"/>
          <w:sz w:val="28"/>
          <w:szCs w:val="24"/>
        </w:rPr>
      </w:pPr>
      <w:r w:rsidRPr="00B4629D">
        <w:rPr>
          <w:rFonts w:eastAsia="Times New Roman"/>
          <w:b/>
          <w:color w:val="000000"/>
          <w:sz w:val="28"/>
          <w:szCs w:val="24"/>
        </w:rPr>
        <w:t>Errors</w:t>
      </w:r>
    </w:p>
    <w:p w:rsidR="00170153" w:rsidRPr="00CD27CC" w:rsidRDefault="00170153" w:rsidP="00170153">
      <w:pPr>
        <w:spacing w:before="100" w:beforeAutospacing="1" w:after="100" w:afterAutospacing="1" w:line="240" w:lineRule="auto"/>
        <w:ind w:left="720"/>
        <w:rPr>
          <w:rFonts w:eastAsia="Times New Roman"/>
          <w:color w:val="000000"/>
          <w:sz w:val="24"/>
          <w:szCs w:val="24"/>
        </w:rPr>
      </w:pPr>
      <w:r w:rsidRPr="00CD27CC">
        <w:rPr>
          <w:rFonts w:eastAsia="Times New Roman"/>
          <w:color w:val="000000"/>
          <w:sz w:val="24"/>
          <w:szCs w:val="24"/>
        </w:rPr>
        <w:t xml:space="preserve">If </w:t>
      </w:r>
      <w:proofErr w:type="spellStart"/>
      <w:r w:rsidRPr="00CD27CC">
        <w:rPr>
          <w:rFonts w:eastAsia="Times New Roman"/>
          <w:i/>
          <w:color w:val="000000"/>
          <w:sz w:val="24"/>
          <w:szCs w:val="24"/>
        </w:rPr>
        <w:t>signFilename</w:t>
      </w:r>
      <w:proofErr w:type="spellEnd"/>
      <w:r w:rsidRPr="00CD27CC">
        <w:rPr>
          <w:rFonts w:eastAsia="Times New Roman"/>
          <w:i/>
          <w:color w:val="000000"/>
          <w:sz w:val="24"/>
          <w:szCs w:val="24"/>
        </w:rPr>
        <w:t xml:space="preserve"> </w:t>
      </w:r>
      <w:r w:rsidRPr="00CD27CC">
        <w:rPr>
          <w:rFonts w:eastAsia="Times New Roman"/>
          <w:color w:val="000000"/>
          <w:sz w:val="24"/>
          <w:szCs w:val="24"/>
        </w:rPr>
        <w:t xml:space="preserve">exists and </w:t>
      </w:r>
      <w:r w:rsidRPr="00CD27CC">
        <w:rPr>
          <w:rFonts w:eastAsia="Times New Roman"/>
          <w:i/>
          <w:color w:val="000000"/>
          <w:sz w:val="24"/>
          <w:szCs w:val="24"/>
        </w:rPr>
        <w:t>overwrite</w:t>
      </w:r>
      <w:r w:rsidRPr="00CD27CC">
        <w:rPr>
          <w:rFonts w:eastAsia="Times New Roman"/>
          <w:color w:val="000000"/>
          <w:sz w:val="24"/>
          <w:szCs w:val="24"/>
        </w:rPr>
        <w:t xml:space="preserve"> is FALSE, </w:t>
      </w:r>
      <w:proofErr w:type="spellStart"/>
      <w:r w:rsidRPr="00CD27CC">
        <w:rPr>
          <w:rFonts w:eastAsia="Times New Roman"/>
          <w:i/>
          <w:color w:val="000000"/>
          <w:sz w:val="24"/>
          <w:szCs w:val="24"/>
        </w:rPr>
        <w:t>certSignCode</w:t>
      </w:r>
      <w:proofErr w:type="spellEnd"/>
      <w:r w:rsidRPr="00CD27CC">
        <w:rPr>
          <w:rFonts w:eastAsia="Times New Roman"/>
          <w:color w:val="000000"/>
          <w:sz w:val="24"/>
          <w:szCs w:val="24"/>
        </w:rPr>
        <w:t xml:space="preserve"> will report that the signature operation could not be completed since </w:t>
      </w:r>
      <w:proofErr w:type="spellStart"/>
      <w:r w:rsidRPr="00CD27CC">
        <w:rPr>
          <w:rFonts w:eastAsia="Times New Roman"/>
          <w:color w:val="000000"/>
          <w:sz w:val="24"/>
          <w:szCs w:val="24"/>
        </w:rPr>
        <w:t>sign</w:t>
      </w:r>
      <w:r w:rsidRPr="00CD27CC">
        <w:rPr>
          <w:rFonts w:eastAsia="Times New Roman"/>
          <w:i/>
          <w:color w:val="000000"/>
          <w:sz w:val="24"/>
          <w:szCs w:val="24"/>
        </w:rPr>
        <w:t>Filename</w:t>
      </w:r>
      <w:proofErr w:type="spellEnd"/>
      <w:r w:rsidRPr="00CD27CC">
        <w:rPr>
          <w:rFonts w:eastAsia="Times New Roman"/>
          <w:color w:val="000000"/>
          <w:sz w:val="24"/>
          <w:szCs w:val="24"/>
        </w:rPr>
        <w:t xml:space="preserve"> already exists.</w:t>
      </w:r>
    </w:p>
    <w:p w:rsidR="00170153" w:rsidRPr="00CD27CC" w:rsidRDefault="00170153" w:rsidP="00170153">
      <w:pPr>
        <w:spacing w:before="100" w:beforeAutospacing="1" w:after="100" w:afterAutospacing="1" w:line="240" w:lineRule="auto"/>
        <w:ind w:left="720"/>
        <w:rPr>
          <w:rFonts w:eastAsia="Times New Roman"/>
          <w:color w:val="000000"/>
          <w:sz w:val="24"/>
          <w:szCs w:val="24"/>
        </w:rPr>
      </w:pPr>
      <w:r w:rsidRPr="00CD27CC">
        <w:rPr>
          <w:rFonts w:eastAsia="Times New Roman"/>
          <w:color w:val="000000"/>
          <w:sz w:val="24"/>
          <w:szCs w:val="24"/>
        </w:rPr>
        <w:t xml:space="preserve">If </w:t>
      </w:r>
      <w:r w:rsidRPr="00CD27CC">
        <w:rPr>
          <w:rFonts w:eastAsia="Times New Roman"/>
          <w:i/>
          <w:color w:val="000000"/>
          <w:sz w:val="24"/>
          <w:szCs w:val="24"/>
        </w:rPr>
        <w:t xml:space="preserve">myCertificate </w:t>
      </w:r>
      <w:r w:rsidRPr="00CD27CC">
        <w:rPr>
          <w:rFonts w:eastAsia="Times New Roman"/>
          <w:color w:val="000000"/>
          <w:sz w:val="24"/>
          <w:szCs w:val="24"/>
        </w:rPr>
        <w:t xml:space="preserve">or </w:t>
      </w:r>
      <w:r w:rsidRPr="00CD27CC">
        <w:rPr>
          <w:rFonts w:eastAsia="Times New Roman"/>
          <w:i/>
          <w:color w:val="000000"/>
          <w:sz w:val="24"/>
          <w:szCs w:val="24"/>
        </w:rPr>
        <w:t>myPrivateKey</w:t>
      </w:r>
      <w:r w:rsidRPr="00CD27CC">
        <w:rPr>
          <w:rFonts w:eastAsia="Times New Roman"/>
          <w:color w:val="000000"/>
          <w:sz w:val="24"/>
          <w:szCs w:val="24"/>
        </w:rPr>
        <w:t xml:space="preserve"> are in an unknown format or do not contain proper keys, </w:t>
      </w:r>
      <w:proofErr w:type="spellStart"/>
      <w:r w:rsidRPr="00CD27CC">
        <w:rPr>
          <w:rFonts w:eastAsia="Times New Roman"/>
          <w:i/>
          <w:color w:val="000000"/>
          <w:sz w:val="24"/>
          <w:szCs w:val="24"/>
        </w:rPr>
        <w:t>certSignCode</w:t>
      </w:r>
      <w:proofErr w:type="spellEnd"/>
      <w:r w:rsidRPr="00CD27CC">
        <w:rPr>
          <w:rFonts w:eastAsia="Times New Roman"/>
          <w:color w:val="000000"/>
          <w:sz w:val="24"/>
          <w:szCs w:val="24"/>
        </w:rPr>
        <w:t xml:space="preserve"> will report that the signature operation could not be completed since a key could not be read or used.</w:t>
      </w:r>
    </w:p>
    <w:p w:rsidR="00170153" w:rsidRPr="00301EE9" w:rsidRDefault="00170153" w:rsidP="00170153">
      <w:pPr>
        <w:spacing w:before="100" w:beforeAutospacing="1" w:after="100" w:afterAutospacing="1" w:line="240" w:lineRule="auto"/>
        <w:ind w:left="720"/>
        <w:rPr>
          <w:rFonts w:eastAsia="Times New Roman"/>
          <w:b/>
          <w:color w:val="000000"/>
          <w:sz w:val="24"/>
          <w:szCs w:val="24"/>
        </w:rPr>
      </w:pPr>
    </w:p>
    <w:p w:rsidR="00000000" w:rsidRDefault="00170153">
      <w:pPr>
        <w:pStyle w:val="Heading2"/>
        <w:rPr>
          <w:rStyle w:val="Strong"/>
        </w:rPr>
        <w:pPrChange w:id="816" w:author="John Benito" w:date="2012-03-15T14:53:00Z">
          <w:pPr>
            <w:shd w:val="clear" w:color="auto" w:fill="FFFFFF"/>
            <w:spacing w:before="100" w:beforeAutospacing="1" w:after="100" w:afterAutospacing="1" w:line="240" w:lineRule="auto"/>
          </w:pPr>
        </w:pPrChange>
      </w:pPr>
      <w:bookmarkStart w:id="817" w:name="_Toc319588873"/>
      <w:r w:rsidRPr="008D529F">
        <w:t xml:space="preserve">6.5 </w:t>
      </w:r>
      <w:proofErr w:type="spellStart"/>
      <w:r w:rsidRPr="008D529F">
        <w:t>certSignWrap</w:t>
      </w:r>
      <w:bookmarkEnd w:id="817"/>
      <w:proofErr w:type="spellEnd"/>
    </w:p>
    <w:p w:rsidR="00170153" w:rsidRPr="00324B5E" w:rsidRDefault="00170153" w:rsidP="00170153">
      <w:pPr>
        <w:spacing w:before="100" w:beforeAutospacing="1" w:after="100" w:afterAutospacing="1" w:line="240" w:lineRule="auto"/>
        <w:ind w:left="720"/>
        <w:rPr>
          <w:rFonts w:eastAsia="Times New Roman"/>
          <w:b/>
          <w:color w:val="000000"/>
          <w:sz w:val="28"/>
          <w:szCs w:val="28"/>
        </w:rPr>
      </w:pPr>
      <w:r>
        <w:rPr>
          <w:rFonts w:eastAsia="Times New Roman"/>
          <w:b/>
          <w:color w:val="000000"/>
          <w:sz w:val="28"/>
          <w:szCs w:val="28"/>
        </w:rPr>
        <w:t xml:space="preserve">Notional </w:t>
      </w:r>
      <w:r w:rsidRPr="00595C03">
        <w:rPr>
          <w:rFonts w:eastAsia="Times New Roman"/>
          <w:b/>
          <w:color w:val="000000"/>
          <w:sz w:val="28"/>
          <w:szCs w:val="28"/>
        </w:rPr>
        <w:t>Syntax</w:t>
      </w:r>
    </w:p>
    <w:p w:rsidR="00000000" w:rsidRDefault="00170153">
      <w:pPr>
        <w:spacing w:before="100" w:beforeAutospacing="1" w:after="100" w:afterAutospacing="1" w:line="240" w:lineRule="auto"/>
        <w:ind w:left="720"/>
        <w:rPr>
          <w:sz w:val="24"/>
          <w:szCs w:val="24"/>
        </w:rPr>
        <w:pPrChange w:id="818" w:author="John Benito" w:date="2012-03-15T15:22:00Z">
          <w:pPr>
            <w:spacing w:before="100" w:beforeAutospacing="1" w:after="100" w:afterAutospacing="1" w:line="240" w:lineRule="auto"/>
            <w:ind w:firstLine="720"/>
          </w:pPr>
        </w:pPrChange>
      </w:pPr>
      <w:proofErr w:type="spellStart"/>
      <w:r w:rsidRPr="00CD27CC">
        <w:rPr>
          <w:sz w:val="24"/>
          <w:szCs w:val="24"/>
        </w:rPr>
        <w:t>boolean</w:t>
      </w:r>
      <w:proofErr w:type="spellEnd"/>
      <w:r w:rsidRPr="00CD27CC">
        <w:rPr>
          <w:sz w:val="24"/>
          <w:szCs w:val="24"/>
        </w:rPr>
        <w:t xml:space="preserve"> </w:t>
      </w:r>
      <w:proofErr w:type="spellStart"/>
      <w:r w:rsidRPr="00CD27CC">
        <w:rPr>
          <w:sz w:val="24"/>
          <w:szCs w:val="24"/>
        </w:rPr>
        <w:t>certSignWrap</w:t>
      </w:r>
      <w:proofErr w:type="spellEnd"/>
      <w:r w:rsidRPr="00CD27CC">
        <w:rPr>
          <w:sz w:val="24"/>
          <w:szCs w:val="24"/>
        </w:rPr>
        <w:t xml:space="preserve"> (</w:t>
      </w:r>
      <w:proofErr w:type="spellStart"/>
      <w:r w:rsidRPr="00CD27CC">
        <w:rPr>
          <w:sz w:val="24"/>
          <w:szCs w:val="24"/>
        </w:rPr>
        <w:t>certStruct</w:t>
      </w:r>
      <w:proofErr w:type="spellEnd"/>
      <w:r w:rsidRPr="00CD27CC">
        <w:rPr>
          <w:sz w:val="24"/>
          <w:szCs w:val="24"/>
        </w:rPr>
        <w:t xml:space="preserve"> </w:t>
      </w:r>
      <w:proofErr w:type="spellStart"/>
      <w:r w:rsidRPr="00CD27CC">
        <w:rPr>
          <w:sz w:val="24"/>
          <w:szCs w:val="24"/>
        </w:rPr>
        <w:t>myCertificate</w:t>
      </w:r>
      <w:proofErr w:type="spellEnd"/>
      <w:r w:rsidRPr="00CD27CC">
        <w:rPr>
          <w:sz w:val="24"/>
          <w:szCs w:val="24"/>
        </w:rPr>
        <w:t xml:space="preserve">, </w:t>
      </w:r>
      <w:proofErr w:type="spellStart"/>
      <w:r w:rsidRPr="00CD27CC">
        <w:rPr>
          <w:sz w:val="24"/>
          <w:szCs w:val="24"/>
        </w:rPr>
        <w:t>keyStruct</w:t>
      </w:r>
      <w:proofErr w:type="spellEnd"/>
      <w:r w:rsidRPr="00CD27CC">
        <w:rPr>
          <w:sz w:val="24"/>
          <w:szCs w:val="24"/>
        </w:rPr>
        <w:t xml:space="preserve"> </w:t>
      </w:r>
      <w:proofErr w:type="spellStart"/>
      <w:r w:rsidRPr="00CD27CC">
        <w:rPr>
          <w:sz w:val="24"/>
          <w:szCs w:val="24"/>
        </w:rPr>
        <w:t>myPrivateKey</w:t>
      </w:r>
      <w:proofErr w:type="spellEnd"/>
      <w:r w:rsidRPr="00CD27CC">
        <w:rPr>
          <w:sz w:val="24"/>
          <w:szCs w:val="24"/>
        </w:rPr>
        <w:t xml:space="preserve">, string </w:t>
      </w:r>
      <w:proofErr w:type="spellStart"/>
      <w:r w:rsidRPr="00CD27CC">
        <w:rPr>
          <w:sz w:val="24"/>
          <w:szCs w:val="24"/>
        </w:rPr>
        <w:t>originalSourceFilename</w:t>
      </w:r>
      <w:proofErr w:type="spellEnd"/>
      <w:r w:rsidRPr="00CD27CC">
        <w:rPr>
          <w:sz w:val="24"/>
          <w:szCs w:val="24"/>
        </w:rPr>
        <w:t xml:space="preserve">, string </w:t>
      </w:r>
      <w:proofErr w:type="spellStart"/>
      <w:r w:rsidRPr="00CD27CC">
        <w:rPr>
          <w:sz w:val="24"/>
          <w:szCs w:val="24"/>
        </w:rPr>
        <w:t>originalSourceDirPath</w:t>
      </w:r>
      <w:proofErr w:type="spellEnd"/>
      <w:r w:rsidRPr="00CD27CC">
        <w:rPr>
          <w:sz w:val="24"/>
          <w:szCs w:val="24"/>
        </w:rPr>
        <w:t xml:space="preserve">, string </w:t>
      </w:r>
      <w:proofErr w:type="spellStart"/>
      <w:r w:rsidRPr="00CD27CC">
        <w:rPr>
          <w:sz w:val="24"/>
          <w:szCs w:val="24"/>
        </w:rPr>
        <w:t>modifiedSourceFilename</w:t>
      </w:r>
      <w:proofErr w:type="spellEnd"/>
      <w:r w:rsidRPr="00CD27CC">
        <w:rPr>
          <w:sz w:val="24"/>
          <w:szCs w:val="24"/>
        </w:rPr>
        <w:t>,</w:t>
      </w:r>
      <w:r w:rsidRPr="00CD27CC">
        <w:rPr>
          <w:rFonts w:eastAsia="Times New Roman"/>
          <w:color w:val="000000"/>
          <w:sz w:val="24"/>
          <w:szCs w:val="24"/>
        </w:rPr>
        <w:t xml:space="preserve"> </w:t>
      </w:r>
      <w:r w:rsidRPr="00CD27CC">
        <w:rPr>
          <w:sz w:val="24"/>
          <w:szCs w:val="24"/>
        </w:rPr>
        <w:t xml:space="preserve">string </w:t>
      </w:r>
      <w:proofErr w:type="spellStart"/>
      <w:r w:rsidRPr="00CD27CC">
        <w:rPr>
          <w:rFonts w:eastAsia="Times New Roman"/>
          <w:color w:val="000000"/>
          <w:sz w:val="24"/>
          <w:szCs w:val="24"/>
        </w:rPr>
        <w:t>modifiedSourceDirPath</w:t>
      </w:r>
      <w:proofErr w:type="spellEnd"/>
      <w:r w:rsidRPr="00CD27CC">
        <w:rPr>
          <w:rFonts w:eastAsia="Times New Roman"/>
          <w:color w:val="000000"/>
          <w:sz w:val="24"/>
          <w:szCs w:val="24"/>
        </w:rPr>
        <w:t xml:space="preserve">, </w:t>
      </w:r>
      <w:proofErr w:type="spellStart"/>
      <w:r w:rsidRPr="00CD27CC">
        <w:rPr>
          <w:rFonts w:eastAsia="Times New Roman"/>
          <w:color w:val="000000"/>
          <w:sz w:val="24"/>
          <w:szCs w:val="24"/>
        </w:rPr>
        <w:t>enum</w:t>
      </w:r>
      <w:proofErr w:type="spellEnd"/>
      <w:r w:rsidRPr="00CD27CC">
        <w:rPr>
          <w:rFonts w:eastAsia="Times New Roman"/>
          <w:color w:val="000000"/>
          <w:sz w:val="24"/>
          <w:szCs w:val="24"/>
        </w:rPr>
        <w:t xml:space="preserve"> </w:t>
      </w:r>
      <w:proofErr w:type="spellStart"/>
      <w:r w:rsidRPr="00CD27CC">
        <w:rPr>
          <w:rFonts w:eastAsia="Times New Roman"/>
          <w:color w:val="000000"/>
          <w:sz w:val="24"/>
          <w:szCs w:val="24"/>
        </w:rPr>
        <w:t>hashType</w:t>
      </w:r>
      <w:proofErr w:type="spellEnd"/>
      <w:r w:rsidRPr="00CD27CC">
        <w:rPr>
          <w:rFonts w:eastAsia="Times New Roman"/>
          <w:color w:val="000000"/>
          <w:sz w:val="24"/>
          <w:szCs w:val="24"/>
        </w:rPr>
        <w:t xml:space="preserve"> </w:t>
      </w:r>
      <w:proofErr w:type="spellStart"/>
      <w:r w:rsidRPr="00CD27CC">
        <w:rPr>
          <w:rFonts w:eastAsia="Times New Roman"/>
          <w:color w:val="000000"/>
          <w:sz w:val="24"/>
          <w:szCs w:val="24"/>
        </w:rPr>
        <w:t>signatureAlgorithm</w:t>
      </w:r>
      <w:proofErr w:type="spellEnd"/>
      <w:r w:rsidRPr="00CD27CC">
        <w:rPr>
          <w:rFonts w:eastAsia="Times New Roman"/>
          <w:color w:val="000000"/>
          <w:sz w:val="24"/>
          <w:szCs w:val="24"/>
        </w:rPr>
        <w:t xml:space="preserve">, </w:t>
      </w:r>
      <w:r w:rsidRPr="00CD27CC">
        <w:rPr>
          <w:sz w:val="24"/>
          <w:szCs w:val="24"/>
        </w:rPr>
        <w:t xml:space="preserve">string </w:t>
      </w:r>
      <w:proofErr w:type="spellStart"/>
      <w:r w:rsidRPr="00CD27CC">
        <w:rPr>
          <w:rFonts w:eastAsia="Times New Roman"/>
          <w:color w:val="000000"/>
          <w:sz w:val="24"/>
          <w:szCs w:val="24"/>
        </w:rPr>
        <w:t>signFilename</w:t>
      </w:r>
      <w:proofErr w:type="spellEnd"/>
      <w:r w:rsidRPr="00CD27CC">
        <w:rPr>
          <w:rFonts w:eastAsia="Times New Roman"/>
          <w:color w:val="000000"/>
          <w:sz w:val="24"/>
          <w:szCs w:val="24"/>
        </w:rPr>
        <w:t xml:space="preserve">, </w:t>
      </w:r>
      <w:r w:rsidRPr="00CD27CC">
        <w:rPr>
          <w:sz w:val="24"/>
          <w:szCs w:val="24"/>
        </w:rPr>
        <w:t xml:space="preserve">string </w:t>
      </w:r>
      <w:proofErr w:type="spellStart"/>
      <w:r w:rsidRPr="00CD27CC">
        <w:rPr>
          <w:rFonts w:eastAsia="Times New Roman"/>
          <w:color w:val="000000"/>
          <w:sz w:val="24"/>
          <w:szCs w:val="24"/>
        </w:rPr>
        <w:t>signDirPath</w:t>
      </w:r>
      <w:proofErr w:type="spellEnd"/>
      <w:r w:rsidRPr="00CD27CC">
        <w:rPr>
          <w:sz w:val="24"/>
          <w:szCs w:val="24"/>
        </w:rPr>
        <w:t>)</w:t>
      </w:r>
    </w:p>
    <w:p w:rsidR="00170153" w:rsidRPr="00324B5E" w:rsidRDefault="00170153" w:rsidP="00170153">
      <w:pPr>
        <w:shd w:val="clear" w:color="auto" w:fill="FFFFFF"/>
        <w:spacing w:before="100" w:beforeAutospacing="1" w:after="100" w:afterAutospacing="1" w:line="240" w:lineRule="auto"/>
        <w:ind w:left="720"/>
        <w:rPr>
          <w:b/>
          <w:bCs/>
          <w:color w:val="000000"/>
          <w:sz w:val="28"/>
          <w:szCs w:val="28"/>
        </w:rPr>
      </w:pPr>
      <w:r w:rsidRPr="00595C03">
        <w:rPr>
          <w:rStyle w:val="Strong"/>
          <w:color w:val="000000"/>
          <w:sz w:val="28"/>
          <w:szCs w:val="28"/>
        </w:rPr>
        <w:t>Description</w:t>
      </w:r>
    </w:p>
    <w:p w:rsidR="00170153" w:rsidRPr="00975D0C" w:rsidRDefault="00170153" w:rsidP="00170153">
      <w:pPr>
        <w:spacing w:before="100" w:beforeAutospacing="1" w:after="100" w:afterAutospacing="1" w:line="240" w:lineRule="auto"/>
        <w:ind w:left="720"/>
        <w:rPr>
          <w:rFonts w:eastAsia="Times New Roman"/>
          <w:sz w:val="24"/>
          <w:szCs w:val="24"/>
        </w:rPr>
      </w:pPr>
      <w:r>
        <w:rPr>
          <w:rFonts w:eastAsia="Times New Roman"/>
          <w:sz w:val="24"/>
          <w:szCs w:val="24"/>
        </w:rPr>
        <w:t xml:space="preserve">Incorporates changes to the </w:t>
      </w:r>
      <w:r w:rsidRPr="00975D0C">
        <w:rPr>
          <w:rFonts w:eastAsia="Times New Roman"/>
          <w:sz w:val="24"/>
          <w:szCs w:val="24"/>
        </w:rPr>
        <w:t xml:space="preserve">previously signed file </w:t>
      </w:r>
      <w:proofErr w:type="spellStart"/>
      <w:r w:rsidRPr="00F438E0">
        <w:rPr>
          <w:rFonts w:eastAsia="Times New Roman"/>
          <w:i/>
          <w:sz w:val="24"/>
          <w:szCs w:val="24"/>
        </w:rPr>
        <w:t>originalSourceFilename</w:t>
      </w:r>
      <w:proofErr w:type="spellEnd"/>
      <w:r>
        <w:rPr>
          <w:rFonts w:eastAsia="Times New Roman"/>
          <w:sz w:val="24"/>
          <w:szCs w:val="24"/>
        </w:rPr>
        <w:t xml:space="preserve"> in directory </w:t>
      </w:r>
      <w:proofErr w:type="spellStart"/>
      <w:r w:rsidRPr="00F438E0">
        <w:rPr>
          <w:rFonts w:eastAsia="Times New Roman"/>
          <w:i/>
          <w:sz w:val="24"/>
          <w:szCs w:val="24"/>
        </w:rPr>
        <w:t>originalSourceDirPath</w:t>
      </w:r>
      <w:proofErr w:type="spellEnd"/>
      <w:r>
        <w:rPr>
          <w:rFonts w:eastAsia="Times New Roman"/>
          <w:sz w:val="24"/>
          <w:szCs w:val="24"/>
        </w:rPr>
        <w:t xml:space="preserve"> </w:t>
      </w:r>
      <w:r w:rsidRPr="00975D0C">
        <w:rPr>
          <w:rFonts w:eastAsia="Times New Roman"/>
          <w:sz w:val="24"/>
          <w:szCs w:val="24"/>
        </w:rPr>
        <w:t xml:space="preserve">in such a way that the changes can be unwrapped </w:t>
      </w:r>
      <w:r>
        <w:rPr>
          <w:rFonts w:eastAsia="Times New Roman"/>
          <w:sz w:val="24"/>
          <w:szCs w:val="24"/>
        </w:rPr>
        <w:t>at a later date</w:t>
      </w:r>
      <w:r w:rsidRPr="00975D0C">
        <w:rPr>
          <w:rFonts w:eastAsia="Times New Roman"/>
          <w:sz w:val="24"/>
          <w:szCs w:val="24"/>
        </w:rPr>
        <w:t xml:space="preserve"> in order to revert to a previously signed version.  </w:t>
      </w:r>
      <w:proofErr w:type="spellStart"/>
      <w:r w:rsidRPr="007E46E4">
        <w:rPr>
          <w:rFonts w:eastAsia="Times New Roman"/>
          <w:i/>
          <w:sz w:val="24"/>
          <w:szCs w:val="24"/>
        </w:rPr>
        <w:t>CertSignWrap</w:t>
      </w:r>
      <w:proofErr w:type="spellEnd"/>
      <w:r>
        <w:rPr>
          <w:rFonts w:eastAsia="Times New Roman"/>
          <w:sz w:val="24"/>
          <w:szCs w:val="24"/>
        </w:rPr>
        <w:t xml:space="preserve"> g</w:t>
      </w:r>
      <w:r w:rsidRPr="00975D0C">
        <w:rPr>
          <w:rFonts w:eastAsia="Times New Roman"/>
          <w:sz w:val="24"/>
          <w:szCs w:val="24"/>
        </w:rPr>
        <w:t xml:space="preserve">enerates a digital signature (encrypted hash) of the source code file </w:t>
      </w:r>
      <w:proofErr w:type="spellStart"/>
      <w:r w:rsidRPr="00E900E1">
        <w:rPr>
          <w:rFonts w:eastAsia="Times New Roman"/>
          <w:i/>
          <w:sz w:val="24"/>
          <w:szCs w:val="24"/>
        </w:rPr>
        <w:t>modifiedSourceFilename</w:t>
      </w:r>
      <w:proofErr w:type="spellEnd"/>
      <w:r w:rsidRPr="00975D0C">
        <w:rPr>
          <w:rFonts w:eastAsia="Times New Roman"/>
          <w:sz w:val="24"/>
          <w:szCs w:val="24"/>
        </w:rPr>
        <w:t xml:space="preserve"> </w:t>
      </w:r>
      <w:r>
        <w:rPr>
          <w:rFonts w:eastAsia="Times New Roman"/>
          <w:sz w:val="24"/>
          <w:szCs w:val="24"/>
        </w:rPr>
        <w:t xml:space="preserve">in directory </w:t>
      </w:r>
      <w:proofErr w:type="spellStart"/>
      <w:r>
        <w:rPr>
          <w:rFonts w:eastAsia="Times New Roman"/>
          <w:sz w:val="24"/>
          <w:szCs w:val="24"/>
        </w:rPr>
        <w:t>modifiedSourceDirPath</w:t>
      </w:r>
      <w:proofErr w:type="spellEnd"/>
      <w:r>
        <w:rPr>
          <w:rFonts w:eastAsia="Times New Roman"/>
          <w:sz w:val="24"/>
          <w:szCs w:val="24"/>
        </w:rPr>
        <w:t xml:space="preserve"> </w:t>
      </w:r>
      <w:r w:rsidRPr="00975D0C">
        <w:rPr>
          <w:rFonts w:eastAsia="Times New Roman"/>
          <w:sz w:val="24"/>
          <w:szCs w:val="24"/>
        </w:rPr>
        <w:t xml:space="preserve">using public certificate </w:t>
      </w:r>
      <w:r w:rsidRPr="00975D0C">
        <w:rPr>
          <w:rFonts w:eastAsia="Times New Roman"/>
          <w:i/>
          <w:sz w:val="24"/>
          <w:szCs w:val="24"/>
        </w:rPr>
        <w:t>myCertificate</w:t>
      </w:r>
      <w:r w:rsidRPr="00975D0C">
        <w:rPr>
          <w:rFonts w:eastAsia="Times New Roman"/>
          <w:sz w:val="24"/>
          <w:szCs w:val="24"/>
        </w:rPr>
        <w:t xml:space="preserve"> and private key </w:t>
      </w:r>
      <w:r w:rsidRPr="00975D0C">
        <w:rPr>
          <w:rFonts w:eastAsia="Times New Roman"/>
          <w:i/>
          <w:sz w:val="24"/>
          <w:szCs w:val="24"/>
        </w:rPr>
        <w:t>myPrivateKey</w:t>
      </w:r>
      <w:r w:rsidRPr="00975D0C">
        <w:rPr>
          <w:rFonts w:eastAsia="Times New Roman"/>
          <w:sz w:val="24"/>
          <w:szCs w:val="24"/>
        </w:rPr>
        <w:t xml:space="preserve">.   The default hashing algorithm for signing shall be SHA-1. Alternative hashing functions that are specified in ISO/IEC 10118:2004 could be used instead and would be </w:t>
      </w:r>
      <w:r>
        <w:rPr>
          <w:rFonts w:eastAsia="Times New Roman"/>
          <w:color w:val="000000"/>
          <w:sz w:val="24"/>
          <w:szCs w:val="24"/>
        </w:rPr>
        <w:t xml:space="preserve">indicated through the enumerated type </w:t>
      </w:r>
      <w:proofErr w:type="spellStart"/>
      <w:r>
        <w:rPr>
          <w:rFonts w:eastAsia="Times New Roman"/>
          <w:i/>
          <w:color w:val="000000"/>
          <w:sz w:val="24"/>
          <w:szCs w:val="24"/>
        </w:rPr>
        <w:t>signature</w:t>
      </w:r>
      <w:r w:rsidRPr="00CB6BCC">
        <w:rPr>
          <w:rFonts w:eastAsia="Times New Roman"/>
          <w:i/>
          <w:color w:val="000000"/>
          <w:sz w:val="24"/>
          <w:szCs w:val="24"/>
        </w:rPr>
        <w:t>Algorithm</w:t>
      </w:r>
      <w:proofErr w:type="spellEnd"/>
      <w:r w:rsidRPr="00975D0C">
        <w:rPr>
          <w:rFonts w:eastAsia="Times New Roman"/>
          <w:sz w:val="24"/>
          <w:szCs w:val="24"/>
        </w:rPr>
        <w:t xml:space="preserve">.  The digital signature, publisher’s certificate and changes between the current version and the previous version are added to </w:t>
      </w:r>
      <w:r>
        <w:rPr>
          <w:rFonts w:eastAsia="Times New Roman"/>
          <w:sz w:val="24"/>
          <w:szCs w:val="24"/>
        </w:rPr>
        <w:t xml:space="preserve">the </w:t>
      </w:r>
      <w:r w:rsidRPr="00975D0C">
        <w:rPr>
          <w:rFonts w:eastAsia="Times New Roman"/>
          <w:sz w:val="24"/>
          <w:szCs w:val="24"/>
        </w:rPr>
        <w:t xml:space="preserve">file </w:t>
      </w:r>
      <w:proofErr w:type="spellStart"/>
      <w:r>
        <w:rPr>
          <w:rFonts w:eastAsia="Times New Roman"/>
          <w:i/>
          <w:sz w:val="24"/>
          <w:szCs w:val="24"/>
        </w:rPr>
        <w:t>signFilename</w:t>
      </w:r>
      <w:proofErr w:type="spellEnd"/>
      <w:r>
        <w:rPr>
          <w:rFonts w:eastAsia="Times New Roman"/>
          <w:i/>
          <w:sz w:val="24"/>
          <w:szCs w:val="24"/>
        </w:rPr>
        <w:t xml:space="preserve"> </w:t>
      </w:r>
      <w:r w:rsidRPr="001A2FE1">
        <w:rPr>
          <w:rFonts w:eastAsia="Times New Roman"/>
          <w:sz w:val="24"/>
          <w:szCs w:val="24"/>
        </w:rPr>
        <w:t>in directory</w:t>
      </w:r>
      <w:r>
        <w:rPr>
          <w:rFonts w:eastAsia="Times New Roman"/>
          <w:i/>
          <w:sz w:val="24"/>
          <w:szCs w:val="24"/>
        </w:rPr>
        <w:t xml:space="preserve"> </w:t>
      </w:r>
      <w:proofErr w:type="spellStart"/>
      <w:r>
        <w:rPr>
          <w:rFonts w:eastAsia="Times New Roman"/>
          <w:i/>
          <w:sz w:val="24"/>
          <w:szCs w:val="24"/>
        </w:rPr>
        <w:t>signDirPath</w:t>
      </w:r>
      <w:proofErr w:type="spellEnd"/>
      <w:r w:rsidRPr="00975D0C">
        <w:rPr>
          <w:rFonts w:eastAsia="Times New Roman"/>
          <w:sz w:val="24"/>
          <w:szCs w:val="24"/>
        </w:rPr>
        <w:t>.</w:t>
      </w:r>
    </w:p>
    <w:p w:rsidR="00170153" w:rsidRDefault="00170153" w:rsidP="00170153">
      <w:pPr>
        <w:spacing w:before="100" w:beforeAutospacing="1" w:after="100" w:afterAutospacing="1" w:line="240" w:lineRule="auto"/>
        <w:ind w:left="720"/>
        <w:rPr>
          <w:rFonts w:eastAsia="Times New Roman"/>
          <w:b/>
          <w:color w:val="000000"/>
          <w:sz w:val="28"/>
          <w:szCs w:val="24"/>
        </w:rPr>
      </w:pPr>
      <w:r>
        <w:rPr>
          <w:rFonts w:eastAsia="Times New Roman"/>
          <w:b/>
          <w:color w:val="000000"/>
          <w:sz w:val="28"/>
          <w:szCs w:val="24"/>
        </w:rPr>
        <w:t>Returns</w:t>
      </w:r>
    </w:p>
    <w:p w:rsidR="00170153" w:rsidRPr="00CD27CC" w:rsidRDefault="00170153" w:rsidP="00170153">
      <w:pPr>
        <w:shd w:val="clear" w:color="auto" w:fill="FFFFFF"/>
        <w:spacing w:before="100" w:beforeAutospacing="1" w:after="100" w:afterAutospacing="1" w:line="240" w:lineRule="auto"/>
        <w:ind w:left="720"/>
        <w:rPr>
          <w:rStyle w:val="Strong"/>
        </w:rPr>
      </w:pPr>
      <w:proofErr w:type="spellStart"/>
      <w:r w:rsidRPr="00CD27CC">
        <w:rPr>
          <w:rStyle w:val="Strong"/>
          <w:b w:val="0"/>
          <w:i/>
          <w:sz w:val="24"/>
        </w:rPr>
        <w:t>CertSignWrap</w:t>
      </w:r>
      <w:proofErr w:type="spellEnd"/>
      <w:r w:rsidRPr="00CD27CC">
        <w:rPr>
          <w:rStyle w:val="Strong"/>
          <w:b w:val="0"/>
          <w:sz w:val="24"/>
        </w:rPr>
        <w:t xml:space="preserve"> returns TRUE if the signature was successfully created and FALSE otherwise.</w:t>
      </w:r>
    </w:p>
    <w:p w:rsidR="00170153" w:rsidRDefault="00170153" w:rsidP="00170153">
      <w:pPr>
        <w:spacing w:before="100" w:beforeAutospacing="1" w:after="100" w:afterAutospacing="1" w:line="240" w:lineRule="auto"/>
        <w:ind w:left="720"/>
        <w:rPr>
          <w:rFonts w:eastAsia="Times New Roman"/>
          <w:b/>
          <w:color w:val="000000"/>
          <w:sz w:val="28"/>
          <w:szCs w:val="24"/>
        </w:rPr>
      </w:pPr>
      <w:r w:rsidRPr="00B4629D">
        <w:rPr>
          <w:rFonts w:eastAsia="Times New Roman"/>
          <w:b/>
          <w:color w:val="000000"/>
          <w:sz w:val="28"/>
          <w:szCs w:val="24"/>
        </w:rPr>
        <w:t>Errors</w:t>
      </w:r>
    </w:p>
    <w:p w:rsidR="00170153" w:rsidRDefault="00170153" w:rsidP="00170153">
      <w:pPr>
        <w:spacing w:before="100" w:beforeAutospacing="1" w:after="100" w:afterAutospacing="1" w:line="240" w:lineRule="auto"/>
        <w:ind w:left="720"/>
        <w:rPr>
          <w:rFonts w:eastAsia="Times New Roman"/>
          <w:color w:val="000000"/>
          <w:sz w:val="24"/>
          <w:szCs w:val="24"/>
        </w:rPr>
      </w:pPr>
      <w:r>
        <w:rPr>
          <w:rFonts w:eastAsia="Times New Roman"/>
          <w:color w:val="000000"/>
          <w:sz w:val="24"/>
          <w:szCs w:val="24"/>
        </w:rPr>
        <w:t xml:space="preserve">If a signature for </w:t>
      </w:r>
      <w:proofErr w:type="spellStart"/>
      <w:r>
        <w:rPr>
          <w:rFonts w:eastAsia="Times New Roman"/>
          <w:i/>
          <w:color w:val="000000"/>
          <w:sz w:val="24"/>
          <w:szCs w:val="24"/>
        </w:rPr>
        <w:t>originalSourceFilename</w:t>
      </w:r>
      <w:proofErr w:type="spellEnd"/>
      <w:r>
        <w:rPr>
          <w:rFonts w:eastAsia="Times New Roman"/>
          <w:color w:val="000000"/>
          <w:sz w:val="24"/>
          <w:szCs w:val="24"/>
        </w:rPr>
        <w:t xml:space="preserve"> does not exist, </w:t>
      </w:r>
      <w:proofErr w:type="spellStart"/>
      <w:r>
        <w:rPr>
          <w:rFonts w:eastAsia="Times New Roman"/>
          <w:i/>
          <w:color w:val="000000"/>
          <w:sz w:val="24"/>
          <w:szCs w:val="24"/>
        </w:rPr>
        <w:t>certSignWrap</w:t>
      </w:r>
      <w:proofErr w:type="spellEnd"/>
      <w:r>
        <w:rPr>
          <w:rFonts w:eastAsia="Times New Roman"/>
          <w:i/>
          <w:color w:val="000000"/>
          <w:sz w:val="24"/>
          <w:szCs w:val="24"/>
        </w:rPr>
        <w:t xml:space="preserve"> </w:t>
      </w:r>
      <w:r>
        <w:rPr>
          <w:rFonts w:eastAsia="Times New Roman"/>
          <w:color w:val="000000"/>
          <w:sz w:val="24"/>
          <w:szCs w:val="24"/>
        </w:rPr>
        <w:t>will report that the signature wrapping could not be completed because a signature does not exist and that a signature file would need to be created before the operation could be completed.</w:t>
      </w:r>
    </w:p>
    <w:p w:rsidR="00170153" w:rsidRDefault="00170153" w:rsidP="00170153">
      <w:pPr>
        <w:spacing w:before="100" w:beforeAutospacing="1" w:after="100" w:afterAutospacing="1" w:line="240" w:lineRule="auto"/>
        <w:ind w:left="720"/>
        <w:rPr>
          <w:rFonts w:eastAsia="Times New Roman"/>
          <w:color w:val="000000"/>
          <w:sz w:val="24"/>
          <w:szCs w:val="24"/>
        </w:rPr>
      </w:pPr>
      <w:r>
        <w:rPr>
          <w:rFonts w:eastAsia="Times New Roman"/>
          <w:color w:val="000000"/>
          <w:sz w:val="24"/>
          <w:szCs w:val="24"/>
        </w:rPr>
        <w:t xml:space="preserve">If there are no differences between the contents of </w:t>
      </w:r>
      <w:proofErr w:type="spellStart"/>
      <w:r>
        <w:rPr>
          <w:rFonts w:eastAsia="Times New Roman"/>
          <w:i/>
          <w:color w:val="000000"/>
          <w:sz w:val="24"/>
          <w:szCs w:val="24"/>
        </w:rPr>
        <w:t>originalSourceFilename</w:t>
      </w:r>
      <w:proofErr w:type="spellEnd"/>
      <w:r>
        <w:rPr>
          <w:rFonts w:eastAsia="Times New Roman"/>
          <w:i/>
          <w:color w:val="000000"/>
          <w:sz w:val="24"/>
          <w:szCs w:val="24"/>
        </w:rPr>
        <w:t xml:space="preserve"> </w:t>
      </w:r>
      <w:r>
        <w:rPr>
          <w:rFonts w:eastAsia="Times New Roman"/>
          <w:color w:val="000000"/>
          <w:sz w:val="24"/>
          <w:szCs w:val="24"/>
        </w:rPr>
        <w:t xml:space="preserve">and </w:t>
      </w:r>
      <w:proofErr w:type="spellStart"/>
      <w:r>
        <w:rPr>
          <w:rFonts w:eastAsia="Times New Roman"/>
          <w:i/>
          <w:color w:val="000000"/>
          <w:sz w:val="24"/>
          <w:szCs w:val="24"/>
        </w:rPr>
        <w:t>modifiedSourceFilename</w:t>
      </w:r>
      <w:proofErr w:type="spellEnd"/>
      <w:r>
        <w:rPr>
          <w:rFonts w:eastAsia="Times New Roman"/>
          <w:color w:val="000000"/>
          <w:sz w:val="24"/>
          <w:szCs w:val="24"/>
        </w:rPr>
        <w:t xml:space="preserve">, </w:t>
      </w:r>
      <w:proofErr w:type="spellStart"/>
      <w:r>
        <w:rPr>
          <w:rFonts w:eastAsia="Times New Roman"/>
          <w:i/>
          <w:color w:val="000000"/>
          <w:sz w:val="24"/>
          <w:szCs w:val="24"/>
        </w:rPr>
        <w:t>certWrap</w:t>
      </w:r>
      <w:proofErr w:type="spellEnd"/>
      <w:r>
        <w:rPr>
          <w:rFonts w:eastAsia="Times New Roman"/>
          <w:color w:val="000000"/>
          <w:sz w:val="24"/>
          <w:szCs w:val="24"/>
        </w:rPr>
        <w:t xml:space="preserve"> will report that the signature operation could not be completed since there have not been any changes to the source code file.</w:t>
      </w:r>
    </w:p>
    <w:p w:rsidR="00170153" w:rsidRDefault="00170153" w:rsidP="00170153">
      <w:pPr>
        <w:spacing w:before="100" w:beforeAutospacing="1" w:after="100" w:afterAutospacing="1" w:line="240" w:lineRule="auto"/>
        <w:ind w:left="720"/>
        <w:rPr>
          <w:rFonts w:eastAsia="Times New Roman"/>
          <w:b/>
          <w:color w:val="000000"/>
          <w:sz w:val="24"/>
          <w:szCs w:val="24"/>
        </w:rPr>
      </w:pPr>
      <w:r>
        <w:rPr>
          <w:rFonts w:eastAsia="Times New Roman"/>
          <w:color w:val="000000"/>
          <w:sz w:val="24"/>
          <w:szCs w:val="24"/>
        </w:rPr>
        <w:t xml:space="preserve">If the hash of </w:t>
      </w:r>
      <w:proofErr w:type="spellStart"/>
      <w:r>
        <w:rPr>
          <w:rFonts w:eastAsia="Times New Roman"/>
          <w:i/>
          <w:color w:val="000000"/>
          <w:sz w:val="24"/>
          <w:szCs w:val="24"/>
        </w:rPr>
        <w:t>originalSourceFilename</w:t>
      </w:r>
      <w:proofErr w:type="spellEnd"/>
      <w:r>
        <w:rPr>
          <w:rFonts w:eastAsia="Times New Roman"/>
          <w:color w:val="000000"/>
          <w:sz w:val="24"/>
          <w:szCs w:val="24"/>
        </w:rPr>
        <w:t xml:space="preserve"> does not match the encrypted hash stored within </w:t>
      </w:r>
      <w:r w:rsidRPr="006917AB">
        <w:rPr>
          <w:rFonts w:eastAsia="Times New Roman"/>
          <w:i/>
          <w:color w:val="000000"/>
          <w:sz w:val="24"/>
          <w:szCs w:val="24"/>
        </w:rPr>
        <w:t>originalFile.ds</w:t>
      </w:r>
      <w:r>
        <w:rPr>
          <w:rFonts w:eastAsia="Times New Roman"/>
          <w:color w:val="000000"/>
          <w:sz w:val="24"/>
          <w:szCs w:val="24"/>
        </w:rPr>
        <w:t xml:space="preserve">, </w:t>
      </w:r>
      <w:proofErr w:type="spellStart"/>
      <w:r>
        <w:rPr>
          <w:rFonts w:eastAsia="Times New Roman"/>
          <w:i/>
          <w:color w:val="000000"/>
          <w:sz w:val="24"/>
          <w:szCs w:val="24"/>
        </w:rPr>
        <w:t>certSignWrap</w:t>
      </w:r>
      <w:proofErr w:type="spellEnd"/>
      <w:r>
        <w:rPr>
          <w:rFonts w:eastAsia="Times New Roman"/>
          <w:color w:val="000000"/>
          <w:sz w:val="24"/>
          <w:szCs w:val="24"/>
        </w:rPr>
        <w:t xml:space="preserve"> will report that the </w:t>
      </w:r>
      <w:r>
        <w:rPr>
          <w:rFonts w:eastAsia="Times New Roman"/>
          <w:i/>
          <w:color w:val="000000"/>
          <w:sz w:val="24"/>
          <w:szCs w:val="24"/>
        </w:rPr>
        <w:t xml:space="preserve">originalFile </w:t>
      </w:r>
      <w:r>
        <w:rPr>
          <w:rFonts w:eastAsia="Times New Roman"/>
          <w:color w:val="000000"/>
          <w:sz w:val="24"/>
          <w:szCs w:val="24"/>
        </w:rPr>
        <w:t>differs from the file which was signed and that the signature operation could not be completed.</w:t>
      </w:r>
    </w:p>
    <w:p w:rsidR="00170153" w:rsidRPr="00B7479B" w:rsidRDefault="00170153" w:rsidP="00170153">
      <w:pPr>
        <w:spacing w:before="100" w:beforeAutospacing="1" w:after="100" w:afterAutospacing="1" w:line="240" w:lineRule="auto"/>
        <w:ind w:left="720"/>
        <w:rPr>
          <w:rStyle w:val="Strong"/>
        </w:rPr>
      </w:pPr>
    </w:p>
    <w:p w:rsidR="00000000" w:rsidRDefault="00170153">
      <w:pPr>
        <w:pStyle w:val="Heading2"/>
        <w:rPr>
          <w:rStyle w:val="Strong"/>
        </w:rPr>
        <w:pPrChange w:id="819" w:author="John Benito" w:date="2012-03-15T14:53:00Z">
          <w:pPr>
            <w:shd w:val="clear" w:color="auto" w:fill="FFFFFF"/>
            <w:spacing w:before="100" w:beforeAutospacing="1" w:after="100" w:afterAutospacing="1" w:line="240" w:lineRule="auto"/>
          </w:pPr>
        </w:pPrChange>
      </w:pPr>
      <w:bookmarkStart w:id="820" w:name="_Toc319588874"/>
      <w:r>
        <w:t>6.6</w:t>
      </w:r>
      <w:r w:rsidRPr="009811B4">
        <w:t xml:space="preserve"> </w:t>
      </w:r>
      <w:proofErr w:type="spellStart"/>
      <w:r w:rsidRPr="009811B4">
        <w:t>certHash</w:t>
      </w:r>
      <w:bookmarkEnd w:id="820"/>
      <w:proofErr w:type="spellEnd"/>
    </w:p>
    <w:p w:rsidR="00170153" w:rsidRPr="009C7869" w:rsidRDefault="00170153" w:rsidP="00170153">
      <w:pPr>
        <w:spacing w:before="100" w:beforeAutospacing="1" w:after="100" w:afterAutospacing="1" w:line="240" w:lineRule="auto"/>
        <w:ind w:left="720"/>
        <w:rPr>
          <w:rFonts w:eastAsia="Times New Roman"/>
          <w:b/>
          <w:color w:val="000000"/>
          <w:sz w:val="28"/>
          <w:szCs w:val="28"/>
        </w:rPr>
      </w:pPr>
      <w:r w:rsidRPr="009C7869">
        <w:rPr>
          <w:rFonts w:eastAsia="Times New Roman"/>
          <w:b/>
          <w:color w:val="000000"/>
          <w:sz w:val="28"/>
          <w:szCs w:val="28"/>
        </w:rPr>
        <w:t>Notional Syntax</w:t>
      </w:r>
    </w:p>
    <w:p w:rsidR="00000000" w:rsidRDefault="00170153">
      <w:pPr>
        <w:spacing w:before="100" w:beforeAutospacing="1" w:after="100" w:afterAutospacing="1" w:line="240" w:lineRule="auto"/>
        <w:ind w:left="720"/>
        <w:rPr>
          <w:color w:val="000000"/>
          <w:sz w:val="24"/>
          <w:szCs w:val="24"/>
        </w:rPr>
        <w:pPrChange w:id="821" w:author="John Benito" w:date="2012-03-15T15:23:00Z">
          <w:pPr>
            <w:spacing w:before="100" w:beforeAutospacing="1" w:after="100" w:afterAutospacing="1" w:line="240" w:lineRule="auto"/>
            <w:ind w:firstLine="720"/>
          </w:pPr>
        </w:pPrChange>
      </w:pPr>
      <w:proofErr w:type="spellStart"/>
      <w:proofErr w:type="gramStart"/>
      <w:r w:rsidRPr="00CD27CC">
        <w:rPr>
          <w:color w:val="000000"/>
          <w:sz w:val="24"/>
          <w:szCs w:val="24"/>
        </w:rPr>
        <w:t>boolean</w:t>
      </w:r>
      <w:proofErr w:type="spellEnd"/>
      <w:proofErr w:type="gramEnd"/>
      <w:r w:rsidRPr="00CD27CC">
        <w:rPr>
          <w:color w:val="000000"/>
          <w:sz w:val="24"/>
          <w:szCs w:val="24"/>
        </w:rPr>
        <w:t xml:space="preserve"> </w:t>
      </w:r>
      <w:proofErr w:type="spellStart"/>
      <w:r w:rsidRPr="00CD27CC">
        <w:rPr>
          <w:color w:val="000000"/>
          <w:sz w:val="24"/>
          <w:szCs w:val="24"/>
        </w:rPr>
        <w:t>certHash</w:t>
      </w:r>
      <w:proofErr w:type="spellEnd"/>
      <w:r w:rsidRPr="00CD27CC">
        <w:rPr>
          <w:color w:val="000000"/>
          <w:sz w:val="24"/>
          <w:szCs w:val="24"/>
        </w:rPr>
        <w:t xml:space="preserve"> (</w:t>
      </w:r>
      <w:r w:rsidRPr="00CD27CC">
        <w:rPr>
          <w:sz w:val="24"/>
          <w:szCs w:val="24"/>
        </w:rPr>
        <w:t xml:space="preserve">string </w:t>
      </w:r>
      <w:proofErr w:type="spellStart"/>
      <w:r w:rsidRPr="00CD27CC">
        <w:rPr>
          <w:rFonts w:eastAsia="Times New Roman"/>
          <w:color w:val="000000"/>
          <w:sz w:val="24"/>
          <w:szCs w:val="24"/>
        </w:rPr>
        <w:t>sourceFilename</w:t>
      </w:r>
      <w:proofErr w:type="spellEnd"/>
      <w:r w:rsidRPr="00CD27CC">
        <w:rPr>
          <w:rFonts w:eastAsia="Times New Roman"/>
          <w:color w:val="000000"/>
          <w:sz w:val="24"/>
          <w:szCs w:val="24"/>
        </w:rPr>
        <w:t xml:space="preserve">, </w:t>
      </w:r>
      <w:r w:rsidRPr="00CD27CC">
        <w:rPr>
          <w:sz w:val="24"/>
          <w:szCs w:val="24"/>
        </w:rPr>
        <w:t xml:space="preserve">string </w:t>
      </w:r>
      <w:proofErr w:type="spellStart"/>
      <w:r w:rsidRPr="00CD27CC">
        <w:rPr>
          <w:rFonts w:eastAsia="Times New Roman"/>
          <w:color w:val="000000"/>
          <w:sz w:val="24"/>
          <w:szCs w:val="24"/>
        </w:rPr>
        <w:t>sourceDirPath</w:t>
      </w:r>
      <w:proofErr w:type="spellEnd"/>
      <w:r w:rsidRPr="00CD27CC">
        <w:rPr>
          <w:rFonts w:eastAsia="Times New Roman"/>
          <w:color w:val="000000"/>
          <w:sz w:val="24"/>
          <w:szCs w:val="24"/>
        </w:rPr>
        <w:t xml:space="preserve">, </w:t>
      </w:r>
      <w:proofErr w:type="spellStart"/>
      <w:r w:rsidRPr="00CD27CC">
        <w:rPr>
          <w:rFonts w:eastAsia="Times New Roman"/>
          <w:color w:val="000000"/>
          <w:sz w:val="24"/>
          <w:szCs w:val="24"/>
        </w:rPr>
        <w:t>enum</w:t>
      </w:r>
      <w:proofErr w:type="spellEnd"/>
      <w:r w:rsidRPr="00CD27CC">
        <w:rPr>
          <w:rFonts w:eastAsia="Times New Roman"/>
          <w:color w:val="000000"/>
          <w:sz w:val="24"/>
          <w:szCs w:val="24"/>
        </w:rPr>
        <w:t xml:space="preserve"> </w:t>
      </w:r>
      <w:proofErr w:type="spellStart"/>
      <w:r w:rsidRPr="00CD27CC">
        <w:rPr>
          <w:rFonts w:eastAsia="Times New Roman"/>
          <w:color w:val="000000"/>
          <w:sz w:val="24"/>
          <w:szCs w:val="24"/>
        </w:rPr>
        <w:t>hashType</w:t>
      </w:r>
      <w:proofErr w:type="spellEnd"/>
      <w:r w:rsidRPr="00CD27CC">
        <w:rPr>
          <w:rFonts w:eastAsia="Times New Roman"/>
          <w:color w:val="000000"/>
          <w:sz w:val="24"/>
          <w:szCs w:val="24"/>
        </w:rPr>
        <w:t xml:space="preserve"> </w:t>
      </w:r>
      <w:proofErr w:type="spellStart"/>
      <w:r w:rsidRPr="00CD27CC">
        <w:rPr>
          <w:rFonts w:eastAsia="Times New Roman"/>
          <w:color w:val="000000"/>
          <w:sz w:val="24"/>
          <w:szCs w:val="24"/>
        </w:rPr>
        <w:t>signatureAlgorithm</w:t>
      </w:r>
      <w:proofErr w:type="spellEnd"/>
      <w:r w:rsidRPr="00CD27CC">
        <w:rPr>
          <w:rFonts w:eastAsia="Times New Roman"/>
          <w:color w:val="000000"/>
          <w:sz w:val="24"/>
          <w:szCs w:val="24"/>
        </w:rPr>
        <w:t>)</w:t>
      </w:r>
    </w:p>
    <w:p w:rsidR="00170153" w:rsidRPr="009C7869" w:rsidRDefault="00170153" w:rsidP="00170153">
      <w:pPr>
        <w:shd w:val="clear" w:color="auto" w:fill="FFFFFF"/>
        <w:spacing w:before="100" w:beforeAutospacing="1" w:after="100" w:afterAutospacing="1" w:line="240" w:lineRule="auto"/>
        <w:ind w:left="720"/>
        <w:rPr>
          <w:b/>
          <w:bCs/>
          <w:color w:val="000000"/>
          <w:sz w:val="28"/>
          <w:szCs w:val="28"/>
        </w:rPr>
      </w:pPr>
      <w:r w:rsidRPr="009C7869">
        <w:rPr>
          <w:rStyle w:val="Strong"/>
          <w:color w:val="000000"/>
          <w:sz w:val="28"/>
          <w:szCs w:val="28"/>
        </w:rPr>
        <w:t>Description</w:t>
      </w:r>
    </w:p>
    <w:p w:rsidR="00170153" w:rsidRPr="00CD27CC" w:rsidRDefault="00170153" w:rsidP="00170153">
      <w:pPr>
        <w:spacing w:before="100" w:beforeAutospacing="1" w:after="100" w:afterAutospacing="1" w:line="240" w:lineRule="auto"/>
        <w:ind w:left="720"/>
        <w:rPr>
          <w:rFonts w:eastAsia="Times New Roman"/>
          <w:color w:val="000000"/>
          <w:sz w:val="24"/>
          <w:szCs w:val="24"/>
        </w:rPr>
      </w:pPr>
      <w:proofErr w:type="spellStart"/>
      <w:r w:rsidRPr="00CD27CC">
        <w:rPr>
          <w:i/>
          <w:color w:val="000000"/>
          <w:sz w:val="24"/>
          <w:szCs w:val="24"/>
        </w:rPr>
        <w:t>CertHash</w:t>
      </w:r>
      <w:proofErr w:type="spellEnd"/>
      <w:r w:rsidRPr="00CD27CC">
        <w:rPr>
          <w:color w:val="000000"/>
          <w:sz w:val="24"/>
          <w:szCs w:val="24"/>
        </w:rPr>
        <w:t xml:space="preserve"> generates a digital finger print (hash) of the source code contained in file </w:t>
      </w:r>
      <w:proofErr w:type="spellStart"/>
      <w:r w:rsidRPr="00CD27CC">
        <w:rPr>
          <w:i/>
          <w:color w:val="000000"/>
          <w:sz w:val="24"/>
          <w:szCs w:val="24"/>
        </w:rPr>
        <w:t>sourceFilename</w:t>
      </w:r>
      <w:proofErr w:type="spellEnd"/>
      <w:r w:rsidRPr="00CD27CC">
        <w:rPr>
          <w:color w:val="000000"/>
          <w:sz w:val="24"/>
          <w:szCs w:val="24"/>
        </w:rPr>
        <w:t xml:space="preserve"> in directory </w:t>
      </w:r>
      <w:proofErr w:type="spellStart"/>
      <w:r w:rsidRPr="00CD27CC">
        <w:rPr>
          <w:i/>
          <w:color w:val="000000"/>
          <w:sz w:val="24"/>
          <w:szCs w:val="24"/>
        </w:rPr>
        <w:t>sourceDirPath</w:t>
      </w:r>
      <w:proofErr w:type="spellEnd"/>
      <w:r w:rsidRPr="00CD27CC">
        <w:rPr>
          <w:color w:val="000000"/>
          <w:sz w:val="24"/>
          <w:szCs w:val="24"/>
        </w:rPr>
        <w:t xml:space="preserve">.  </w:t>
      </w:r>
      <w:r w:rsidRPr="00CD27CC">
        <w:rPr>
          <w:rFonts w:eastAsia="Times New Roman"/>
          <w:color w:val="000000"/>
          <w:sz w:val="24"/>
          <w:szCs w:val="24"/>
        </w:rPr>
        <w:t xml:space="preserve">The default hashing algorithm for signing shall be SHA-1. </w:t>
      </w:r>
      <w:r w:rsidRPr="00CD27CC">
        <w:rPr>
          <w:rFonts w:eastAsia="Times New Roman"/>
          <w:sz w:val="24"/>
          <w:szCs w:val="24"/>
        </w:rPr>
        <w:t xml:space="preserve">Alternative hashing functions that are specified in ISO/IEC 10118:2004 could be used instead and would be </w:t>
      </w:r>
      <w:r w:rsidRPr="00CD27CC">
        <w:rPr>
          <w:rFonts w:eastAsia="Times New Roman"/>
          <w:color w:val="000000"/>
          <w:sz w:val="24"/>
          <w:szCs w:val="24"/>
        </w:rPr>
        <w:t xml:space="preserve">indicated through the enumerated type </w:t>
      </w:r>
      <w:proofErr w:type="spellStart"/>
      <w:r w:rsidRPr="00CD27CC">
        <w:rPr>
          <w:rFonts w:eastAsia="Times New Roman"/>
          <w:i/>
          <w:color w:val="000000"/>
          <w:sz w:val="24"/>
          <w:szCs w:val="24"/>
        </w:rPr>
        <w:t>signatureAlgorithm</w:t>
      </w:r>
      <w:proofErr w:type="spellEnd"/>
      <w:r w:rsidRPr="00CD27CC">
        <w:rPr>
          <w:rFonts w:eastAsia="Times New Roman"/>
          <w:color w:val="000000"/>
          <w:sz w:val="24"/>
          <w:szCs w:val="24"/>
        </w:rPr>
        <w:t>.</w:t>
      </w:r>
    </w:p>
    <w:p w:rsidR="00170153" w:rsidRDefault="00170153" w:rsidP="00170153">
      <w:pPr>
        <w:spacing w:before="100" w:beforeAutospacing="1" w:after="100" w:afterAutospacing="1" w:line="240" w:lineRule="auto"/>
        <w:ind w:left="720"/>
        <w:rPr>
          <w:rFonts w:eastAsia="Times New Roman"/>
          <w:b/>
          <w:color w:val="000000"/>
          <w:sz w:val="28"/>
          <w:szCs w:val="24"/>
        </w:rPr>
      </w:pPr>
      <w:r>
        <w:rPr>
          <w:rFonts w:eastAsia="Times New Roman"/>
          <w:b/>
          <w:color w:val="000000"/>
          <w:sz w:val="28"/>
          <w:szCs w:val="24"/>
        </w:rPr>
        <w:t>Returns</w:t>
      </w:r>
    </w:p>
    <w:p w:rsidR="00170153" w:rsidRPr="00CD27CC" w:rsidRDefault="00170153" w:rsidP="00170153">
      <w:pPr>
        <w:shd w:val="clear" w:color="auto" w:fill="FFFFFF"/>
        <w:spacing w:before="100" w:beforeAutospacing="1" w:after="100" w:afterAutospacing="1" w:line="240" w:lineRule="auto"/>
        <w:ind w:left="720"/>
        <w:rPr>
          <w:rStyle w:val="Strong"/>
        </w:rPr>
      </w:pPr>
      <w:proofErr w:type="spellStart"/>
      <w:r w:rsidRPr="00CD27CC">
        <w:rPr>
          <w:rStyle w:val="Strong"/>
          <w:b w:val="0"/>
          <w:i/>
          <w:sz w:val="24"/>
          <w:szCs w:val="24"/>
        </w:rPr>
        <w:t>CertHash</w:t>
      </w:r>
      <w:proofErr w:type="spellEnd"/>
      <w:r w:rsidRPr="00CD27CC">
        <w:rPr>
          <w:rStyle w:val="Strong"/>
          <w:b w:val="0"/>
          <w:sz w:val="24"/>
          <w:szCs w:val="24"/>
        </w:rPr>
        <w:t xml:space="preserve"> returns TRUE if the hash was successfully generated and FALSE otherwise.</w:t>
      </w:r>
    </w:p>
    <w:p w:rsidR="00170153" w:rsidRPr="009C7869" w:rsidRDefault="00170153" w:rsidP="00170153">
      <w:pPr>
        <w:spacing w:before="100" w:beforeAutospacing="1" w:after="100" w:afterAutospacing="1" w:line="240" w:lineRule="auto"/>
        <w:ind w:left="720"/>
        <w:rPr>
          <w:rFonts w:eastAsia="Times New Roman"/>
          <w:b/>
          <w:color w:val="000000"/>
          <w:sz w:val="28"/>
          <w:szCs w:val="24"/>
        </w:rPr>
      </w:pPr>
      <w:r w:rsidRPr="009C7869">
        <w:rPr>
          <w:rFonts w:eastAsia="Times New Roman"/>
          <w:b/>
          <w:color w:val="000000"/>
          <w:sz w:val="28"/>
          <w:szCs w:val="24"/>
        </w:rPr>
        <w:t>Errors</w:t>
      </w:r>
    </w:p>
    <w:p w:rsidR="00170153" w:rsidRPr="00CD27CC" w:rsidRDefault="00170153" w:rsidP="00170153">
      <w:pPr>
        <w:spacing w:before="100" w:beforeAutospacing="1" w:after="100" w:afterAutospacing="1" w:line="240" w:lineRule="auto"/>
        <w:ind w:left="720"/>
        <w:rPr>
          <w:rFonts w:eastAsia="Times New Roman"/>
          <w:b/>
          <w:color w:val="000000"/>
          <w:sz w:val="24"/>
          <w:szCs w:val="24"/>
        </w:rPr>
      </w:pPr>
      <w:r w:rsidRPr="00CD27CC">
        <w:rPr>
          <w:rFonts w:eastAsia="Times New Roman"/>
          <w:color w:val="000000"/>
          <w:sz w:val="24"/>
          <w:szCs w:val="24"/>
        </w:rPr>
        <w:t>TBD</w:t>
      </w:r>
    </w:p>
    <w:p w:rsidR="00170153" w:rsidRPr="009C7869" w:rsidRDefault="00170153" w:rsidP="00170153">
      <w:pPr>
        <w:spacing w:before="100" w:beforeAutospacing="1" w:after="100" w:afterAutospacing="1" w:line="240" w:lineRule="auto"/>
        <w:ind w:left="720"/>
        <w:rPr>
          <w:rStyle w:val="Strong"/>
        </w:rPr>
      </w:pPr>
    </w:p>
    <w:p w:rsidR="00000000" w:rsidRDefault="00170153">
      <w:pPr>
        <w:pStyle w:val="Heading2"/>
        <w:rPr>
          <w:rStyle w:val="Strong"/>
        </w:rPr>
        <w:pPrChange w:id="822" w:author="John Benito" w:date="2012-03-15T14:53:00Z">
          <w:pPr>
            <w:shd w:val="clear" w:color="auto" w:fill="FFFFFF"/>
            <w:spacing w:before="100" w:beforeAutospacing="1" w:after="100" w:afterAutospacing="1" w:line="240" w:lineRule="auto"/>
          </w:pPr>
        </w:pPrChange>
      </w:pPr>
      <w:bookmarkStart w:id="823" w:name="_Toc319588875"/>
      <w:r>
        <w:t>6.7</w:t>
      </w:r>
      <w:r w:rsidRPr="009811B4">
        <w:t xml:space="preserve"> </w:t>
      </w:r>
      <w:proofErr w:type="spellStart"/>
      <w:r>
        <w:t>certDecryptS</w:t>
      </w:r>
      <w:r w:rsidRPr="009811B4">
        <w:t>ignature</w:t>
      </w:r>
      <w:bookmarkEnd w:id="823"/>
      <w:proofErr w:type="spellEnd"/>
    </w:p>
    <w:p w:rsidR="00170153" w:rsidRPr="00B7479B" w:rsidRDefault="00170153" w:rsidP="00170153">
      <w:pPr>
        <w:spacing w:before="100" w:beforeAutospacing="1" w:after="100" w:afterAutospacing="1" w:line="240" w:lineRule="auto"/>
        <w:ind w:left="720"/>
        <w:rPr>
          <w:rFonts w:eastAsia="Times New Roman"/>
          <w:b/>
          <w:color w:val="000000"/>
          <w:sz w:val="28"/>
          <w:szCs w:val="28"/>
        </w:rPr>
      </w:pPr>
      <w:r w:rsidRPr="00B7479B">
        <w:rPr>
          <w:rFonts w:eastAsia="Times New Roman"/>
          <w:b/>
          <w:color w:val="000000"/>
          <w:sz w:val="28"/>
          <w:szCs w:val="28"/>
        </w:rPr>
        <w:t>Notional Syntax</w:t>
      </w:r>
    </w:p>
    <w:p w:rsidR="00000000" w:rsidRDefault="00170153">
      <w:pPr>
        <w:spacing w:before="100" w:beforeAutospacing="1" w:after="100" w:afterAutospacing="1" w:line="240" w:lineRule="auto"/>
        <w:ind w:left="720"/>
        <w:rPr>
          <w:color w:val="000000"/>
          <w:sz w:val="24"/>
          <w:szCs w:val="24"/>
        </w:rPr>
        <w:pPrChange w:id="824" w:author="John Benito" w:date="2012-03-15T15:23:00Z">
          <w:pPr>
            <w:spacing w:before="100" w:beforeAutospacing="1" w:after="100" w:afterAutospacing="1" w:line="240" w:lineRule="auto"/>
            <w:ind w:firstLine="720"/>
          </w:pPr>
        </w:pPrChange>
      </w:pPr>
      <w:proofErr w:type="spellStart"/>
      <w:proofErr w:type="gramStart"/>
      <w:r w:rsidRPr="00C6755F">
        <w:rPr>
          <w:color w:val="000000"/>
          <w:sz w:val="24"/>
          <w:szCs w:val="24"/>
        </w:rPr>
        <w:t>boolean</w:t>
      </w:r>
      <w:proofErr w:type="spellEnd"/>
      <w:proofErr w:type="gramEnd"/>
      <w:r w:rsidRPr="00C6755F">
        <w:rPr>
          <w:color w:val="000000"/>
          <w:sz w:val="24"/>
          <w:szCs w:val="24"/>
        </w:rPr>
        <w:t xml:space="preserve"> </w:t>
      </w:r>
      <w:proofErr w:type="spellStart"/>
      <w:r w:rsidRPr="00C6755F">
        <w:rPr>
          <w:color w:val="000000"/>
          <w:sz w:val="24"/>
          <w:szCs w:val="24"/>
        </w:rPr>
        <w:t>certdecryptsignature</w:t>
      </w:r>
      <w:proofErr w:type="spellEnd"/>
      <w:r w:rsidRPr="00C6755F">
        <w:rPr>
          <w:color w:val="000000"/>
          <w:sz w:val="24"/>
          <w:szCs w:val="24"/>
        </w:rPr>
        <w:t xml:space="preserve"> (</w:t>
      </w:r>
      <w:proofErr w:type="spellStart"/>
      <w:r w:rsidRPr="00C6755F">
        <w:rPr>
          <w:color w:val="000000"/>
          <w:sz w:val="24"/>
          <w:szCs w:val="24"/>
        </w:rPr>
        <w:t>certStruct</w:t>
      </w:r>
      <w:proofErr w:type="spellEnd"/>
      <w:r w:rsidRPr="00C6755F">
        <w:rPr>
          <w:color w:val="000000"/>
          <w:sz w:val="24"/>
          <w:szCs w:val="24"/>
        </w:rPr>
        <w:t xml:space="preserve"> </w:t>
      </w:r>
      <w:proofErr w:type="spellStart"/>
      <w:r w:rsidRPr="00C6755F">
        <w:rPr>
          <w:color w:val="000000"/>
          <w:sz w:val="24"/>
          <w:szCs w:val="24"/>
        </w:rPr>
        <w:t>myCertificate</w:t>
      </w:r>
      <w:proofErr w:type="spellEnd"/>
      <w:r w:rsidRPr="00C6755F">
        <w:rPr>
          <w:color w:val="000000"/>
          <w:sz w:val="24"/>
          <w:szCs w:val="24"/>
        </w:rPr>
        <w:t xml:space="preserve">, </w:t>
      </w:r>
      <w:proofErr w:type="spellStart"/>
      <w:r w:rsidRPr="00C6755F">
        <w:rPr>
          <w:color w:val="000000"/>
          <w:sz w:val="24"/>
          <w:szCs w:val="24"/>
        </w:rPr>
        <w:t>keyStruct</w:t>
      </w:r>
      <w:proofErr w:type="spellEnd"/>
      <w:r w:rsidRPr="00C6755F">
        <w:rPr>
          <w:color w:val="000000"/>
          <w:sz w:val="24"/>
          <w:szCs w:val="24"/>
        </w:rPr>
        <w:t xml:space="preserve"> </w:t>
      </w:r>
      <w:proofErr w:type="spellStart"/>
      <w:r w:rsidRPr="00C6755F">
        <w:rPr>
          <w:color w:val="000000"/>
          <w:sz w:val="24"/>
          <w:szCs w:val="24"/>
        </w:rPr>
        <w:t>myPrivateKey</w:t>
      </w:r>
      <w:proofErr w:type="spellEnd"/>
      <w:r w:rsidRPr="00C6755F">
        <w:rPr>
          <w:color w:val="000000"/>
          <w:sz w:val="24"/>
          <w:szCs w:val="24"/>
        </w:rPr>
        <w:t>,</w:t>
      </w:r>
      <w:r w:rsidRPr="00C6755F">
        <w:rPr>
          <w:rFonts w:eastAsia="Times New Roman"/>
          <w:color w:val="000000"/>
          <w:sz w:val="24"/>
          <w:szCs w:val="24"/>
        </w:rPr>
        <w:t xml:space="preserve"> </w:t>
      </w:r>
      <w:r w:rsidRPr="00C6755F">
        <w:rPr>
          <w:sz w:val="24"/>
          <w:szCs w:val="24"/>
        </w:rPr>
        <w:t xml:space="preserve">string </w:t>
      </w:r>
      <w:proofErr w:type="spellStart"/>
      <w:r w:rsidRPr="00C6755F">
        <w:rPr>
          <w:rFonts w:eastAsia="Times New Roman"/>
          <w:color w:val="000000"/>
          <w:sz w:val="24"/>
          <w:szCs w:val="24"/>
        </w:rPr>
        <w:t>signFilename</w:t>
      </w:r>
      <w:proofErr w:type="spellEnd"/>
      <w:r w:rsidRPr="00C6755F">
        <w:rPr>
          <w:rFonts w:eastAsia="Times New Roman"/>
          <w:color w:val="000000"/>
          <w:sz w:val="24"/>
          <w:szCs w:val="24"/>
        </w:rPr>
        <w:t xml:space="preserve">, </w:t>
      </w:r>
      <w:r w:rsidRPr="00C6755F">
        <w:rPr>
          <w:sz w:val="24"/>
          <w:szCs w:val="24"/>
        </w:rPr>
        <w:t xml:space="preserve">string </w:t>
      </w:r>
      <w:proofErr w:type="spellStart"/>
      <w:r w:rsidRPr="00C6755F">
        <w:rPr>
          <w:rFonts w:eastAsia="Times New Roman"/>
          <w:color w:val="000000"/>
          <w:sz w:val="24"/>
          <w:szCs w:val="24"/>
        </w:rPr>
        <w:t>signDirPath</w:t>
      </w:r>
      <w:proofErr w:type="spellEnd"/>
      <w:r w:rsidRPr="00C6755F">
        <w:rPr>
          <w:color w:val="000000"/>
          <w:sz w:val="24"/>
          <w:szCs w:val="24"/>
        </w:rPr>
        <w:t>)</w:t>
      </w:r>
    </w:p>
    <w:p w:rsidR="00170153" w:rsidRPr="00B7479B" w:rsidRDefault="00170153" w:rsidP="00170153">
      <w:pPr>
        <w:shd w:val="clear" w:color="auto" w:fill="FFFFFF"/>
        <w:spacing w:before="100" w:beforeAutospacing="1" w:after="100" w:afterAutospacing="1" w:line="240" w:lineRule="auto"/>
        <w:ind w:left="720"/>
        <w:rPr>
          <w:b/>
          <w:bCs/>
          <w:color w:val="000000"/>
          <w:sz w:val="28"/>
          <w:szCs w:val="28"/>
        </w:rPr>
      </w:pPr>
      <w:r w:rsidRPr="00B7479B">
        <w:rPr>
          <w:rStyle w:val="Strong"/>
          <w:color w:val="000000"/>
          <w:sz w:val="28"/>
          <w:szCs w:val="28"/>
        </w:rPr>
        <w:t>Description</w:t>
      </w:r>
    </w:p>
    <w:p w:rsidR="00000000" w:rsidRDefault="00170153">
      <w:pPr>
        <w:spacing w:before="100" w:beforeAutospacing="1" w:after="100" w:afterAutospacing="1" w:line="240" w:lineRule="auto"/>
        <w:ind w:left="720"/>
        <w:rPr>
          <w:color w:val="000000"/>
          <w:sz w:val="24"/>
        </w:rPr>
        <w:pPrChange w:id="825" w:author="John Benito" w:date="2012-03-15T15:23:00Z">
          <w:pPr>
            <w:spacing w:before="100" w:beforeAutospacing="1" w:after="100" w:afterAutospacing="1" w:line="240" w:lineRule="auto"/>
            <w:ind w:firstLine="720"/>
          </w:pPr>
        </w:pPrChange>
      </w:pPr>
      <w:proofErr w:type="spellStart"/>
      <w:r w:rsidRPr="00C6755F">
        <w:rPr>
          <w:i/>
          <w:color w:val="000000"/>
          <w:sz w:val="24"/>
        </w:rPr>
        <w:t>CertDecryptSignature</w:t>
      </w:r>
      <w:proofErr w:type="spellEnd"/>
      <w:r w:rsidRPr="00C6755F">
        <w:rPr>
          <w:color w:val="000000"/>
          <w:sz w:val="24"/>
        </w:rPr>
        <w:t xml:space="preserve"> decrypts the digital signature of the source code file contained in </w:t>
      </w:r>
      <w:proofErr w:type="spellStart"/>
      <w:r w:rsidRPr="00C6755F">
        <w:rPr>
          <w:i/>
          <w:color w:val="000000"/>
          <w:sz w:val="24"/>
        </w:rPr>
        <w:t>signFilename</w:t>
      </w:r>
      <w:proofErr w:type="spellEnd"/>
      <w:r w:rsidRPr="00C6755F">
        <w:rPr>
          <w:color w:val="000000"/>
          <w:sz w:val="24"/>
        </w:rPr>
        <w:t xml:space="preserve"> using </w:t>
      </w:r>
      <w:proofErr w:type="spellStart"/>
      <w:r w:rsidRPr="00C6755F">
        <w:rPr>
          <w:i/>
          <w:color w:val="000000"/>
          <w:sz w:val="24"/>
        </w:rPr>
        <w:t>myCertificate</w:t>
      </w:r>
      <w:proofErr w:type="spellEnd"/>
      <w:r w:rsidRPr="00C6755F">
        <w:rPr>
          <w:color w:val="000000"/>
          <w:sz w:val="24"/>
        </w:rPr>
        <w:t xml:space="preserve"> and </w:t>
      </w:r>
      <w:proofErr w:type="spellStart"/>
      <w:r w:rsidRPr="00C6755F">
        <w:rPr>
          <w:i/>
          <w:color w:val="000000"/>
          <w:sz w:val="24"/>
        </w:rPr>
        <w:t>myPrivateKey</w:t>
      </w:r>
      <w:proofErr w:type="spellEnd"/>
      <w:r>
        <w:rPr>
          <w:color w:val="000000"/>
          <w:sz w:val="24"/>
        </w:rPr>
        <w:t>.</w:t>
      </w:r>
    </w:p>
    <w:p w:rsidR="00170153" w:rsidRDefault="00170153" w:rsidP="00170153">
      <w:pPr>
        <w:spacing w:before="100" w:beforeAutospacing="1" w:after="100" w:afterAutospacing="1" w:line="240" w:lineRule="auto"/>
        <w:ind w:left="720"/>
        <w:rPr>
          <w:rFonts w:eastAsia="Times New Roman"/>
          <w:b/>
          <w:color w:val="000000"/>
          <w:sz w:val="28"/>
          <w:szCs w:val="24"/>
        </w:rPr>
      </w:pPr>
      <w:r>
        <w:rPr>
          <w:rFonts w:eastAsia="Times New Roman"/>
          <w:b/>
          <w:color w:val="000000"/>
          <w:sz w:val="28"/>
          <w:szCs w:val="24"/>
        </w:rPr>
        <w:t>Returns</w:t>
      </w:r>
    </w:p>
    <w:p w:rsidR="00170153" w:rsidRPr="00C6755F" w:rsidRDefault="00170153" w:rsidP="00170153">
      <w:pPr>
        <w:shd w:val="clear" w:color="auto" w:fill="FFFFFF"/>
        <w:spacing w:before="100" w:beforeAutospacing="1" w:after="100" w:afterAutospacing="1" w:line="240" w:lineRule="auto"/>
        <w:ind w:left="720"/>
        <w:rPr>
          <w:rStyle w:val="Strong"/>
        </w:rPr>
      </w:pPr>
      <w:proofErr w:type="spellStart"/>
      <w:r w:rsidRPr="00C6755F">
        <w:rPr>
          <w:rStyle w:val="Strong"/>
          <w:b w:val="0"/>
          <w:i/>
          <w:sz w:val="24"/>
        </w:rPr>
        <w:t>CertDecryptSignature</w:t>
      </w:r>
      <w:proofErr w:type="spellEnd"/>
      <w:r w:rsidRPr="00C6755F">
        <w:rPr>
          <w:rStyle w:val="Strong"/>
          <w:b w:val="0"/>
          <w:sz w:val="24"/>
        </w:rPr>
        <w:t xml:space="preserve"> returns TRUE if the digital signature was successfully decrypted and FALSE otherwise.</w:t>
      </w:r>
    </w:p>
    <w:p w:rsidR="00170153" w:rsidRPr="0096694B" w:rsidRDefault="00170153" w:rsidP="00170153">
      <w:pPr>
        <w:spacing w:before="100" w:beforeAutospacing="1" w:after="100" w:afterAutospacing="1" w:line="240" w:lineRule="auto"/>
        <w:ind w:left="720"/>
        <w:rPr>
          <w:rFonts w:eastAsia="Times New Roman"/>
          <w:b/>
          <w:sz w:val="28"/>
          <w:szCs w:val="24"/>
        </w:rPr>
      </w:pPr>
      <w:r w:rsidRPr="0096694B">
        <w:rPr>
          <w:rFonts w:eastAsia="Times New Roman"/>
          <w:b/>
          <w:sz w:val="28"/>
          <w:szCs w:val="24"/>
        </w:rPr>
        <w:t>Errors</w:t>
      </w:r>
    </w:p>
    <w:p w:rsidR="00170153" w:rsidRPr="00C6755F" w:rsidRDefault="00170153" w:rsidP="00170153">
      <w:pPr>
        <w:spacing w:before="100" w:beforeAutospacing="1" w:after="100" w:afterAutospacing="1" w:line="240" w:lineRule="auto"/>
        <w:ind w:left="720"/>
        <w:rPr>
          <w:rFonts w:eastAsia="Times New Roman"/>
          <w:sz w:val="24"/>
          <w:szCs w:val="24"/>
        </w:rPr>
      </w:pPr>
      <w:r w:rsidRPr="00C6755F">
        <w:rPr>
          <w:rFonts w:eastAsia="Times New Roman"/>
          <w:sz w:val="24"/>
          <w:szCs w:val="24"/>
        </w:rPr>
        <w:t xml:space="preserve">If the signature file </w:t>
      </w:r>
      <w:proofErr w:type="spellStart"/>
      <w:r w:rsidRPr="00C6755F">
        <w:rPr>
          <w:rFonts w:eastAsia="Times New Roman"/>
          <w:i/>
          <w:sz w:val="24"/>
          <w:szCs w:val="24"/>
        </w:rPr>
        <w:t>signFilename</w:t>
      </w:r>
      <w:proofErr w:type="spellEnd"/>
      <w:r w:rsidRPr="00C6755F">
        <w:rPr>
          <w:rFonts w:eastAsia="Times New Roman"/>
          <w:sz w:val="24"/>
          <w:szCs w:val="24"/>
        </w:rPr>
        <w:t xml:space="preserve"> does not exist, </w:t>
      </w:r>
      <w:proofErr w:type="spellStart"/>
      <w:r w:rsidRPr="00C6755F">
        <w:rPr>
          <w:rFonts w:eastAsia="Times New Roman"/>
          <w:i/>
          <w:sz w:val="24"/>
          <w:szCs w:val="24"/>
        </w:rPr>
        <w:t>certDecryptSignature</w:t>
      </w:r>
      <w:proofErr w:type="spellEnd"/>
      <w:r w:rsidRPr="00C6755F">
        <w:rPr>
          <w:rFonts w:eastAsia="Times New Roman"/>
          <w:i/>
          <w:sz w:val="24"/>
          <w:szCs w:val="24"/>
        </w:rPr>
        <w:t xml:space="preserve"> </w:t>
      </w:r>
      <w:r w:rsidRPr="00C6755F">
        <w:rPr>
          <w:rFonts w:eastAsia="Times New Roman"/>
          <w:sz w:val="24"/>
          <w:szCs w:val="24"/>
        </w:rPr>
        <w:t>will report that the signature could not be verified because the signature file is missing.</w:t>
      </w:r>
    </w:p>
    <w:p w:rsidR="00170153" w:rsidRPr="00C6755F" w:rsidRDefault="00170153" w:rsidP="00170153">
      <w:pPr>
        <w:spacing w:before="100" w:beforeAutospacing="1" w:after="100" w:afterAutospacing="1" w:line="240" w:lineRule="auto"/>
        <w:ind w:left="720"/>
        <w:rPr>
          <w:rFonts w:eastAsia="Times New Roman"/>
          <w:sz w:val="24"/>
          <w:szCs w:val="24"/>
        </w:rPr>
      </w:pPr>
      <w:r w:rsidRPr="00C6755F">
        <w:rPr>
          <w:rFonts w:eastAsia="Times New Roman"/>
          <w:sz w:val="24"/>
          <w:szCs w:val="24"/>
        </w:rPr>
        <w:t xml:space="preserve">If the signature file exists yet does not contain the properly formatted signature and public key components, </w:t>
      </w:r>
      <w:proofErr w:type="spellStart"/>
      <w:r w:rsidRPr="00C6755F">
        <w:rPr>
          <w:rFonts w:eastAsia="Times New Roman"/>
          <w:i/>
          <w:sz w:val="24"/>
          <w:szCs w:val="24"/>
        </w:rPr>
        <w:t>certDecryptSignature</w:t>
      </w:r>
      <w:proofErr w:type="spellEnd"/>
      <w:r w:rsidRPr="00C6755F">
        <w:rPr>
          <w:rFonts w:eastAsia="Times New Roman"/>
          <w:sz w:val="24"/>
          <w:szCs w:val="24"/>
        </w:rPr>
        <w:t xml:space="preserve"> will report that the signature file is corrupt.</w:t>
      </w:r>
    </w:p>
    <w:p w:rsidR="00170153" w:rsidRPr="00C6755F" w:rsidRDefault="00170153" w:rsidP="00170153">
      <w:pPr>
        <w:spacing w:before="100" w:beforeAutospacing="1" w:after="100" w:afterAutospacing="1" w:line="240" w:lineRule="auto"/>
        <w:rPr>
          <w:rFonts w:eastAsia="Times New Roman"/>
          <w:color w:val="000000"/>
          <w:sz w:val="24"/>
          <w:szCs w:val="24"/>
        </w:rPr>
      </w:pPr>
    </w:p>
    <w:p w:rsidR="00000000" w:rsidRDefault="00170153">
      <w:pPr>
        <w:pStyle w:val="Heading2"/>
        <w:pPrChange w:id="826" w:author="John Benito" w:date="2012-03-15T14:53:00Z">
          <w:pPr>
            <w:spacing w:before="100" w:beforeAutospacing="1" w:after="100" w:afterAutospacing="1" w:line="240" w:lineRule="auto"/>
          </w:pPr>
        </w:pPrChange>
      </w:pPr>
      <w:bookmarkStart w:id="827" w:name="_Toc319588876"/>
      <w:r>
        <w:t>6.8</w:t>
      </w:r>
      <w:r w:rsidRPr="009811B4">
        <w:t xml:space="preserve"> </w:t>
      </w:r>
      <w:proofErr w:type="spellStart"/>
      <w:r>
        <w:t>certVerifyS</w:t>
      </w:r>
      <w:r w:rsidRPr="009811B4">
        <w:t>ignature</w:t>
      </w:r>
      <w:bookmarkEnd w:id="827"/>
      <w:proofErr w:type="spellEnd"/>
    </w:p>
    <w:p w:rsidR="00170153" w:rsidRPr="00B7479B" w:rsidRDefault="00170153" w:rsidP="00170153">
      <w:pPr>
        <w:spacing w:before="100" w:beforeAutospacing="1" w:after="100" w:afterAutospacing="1" w:line="240" w:lineRule="auto"/>
        <w:ind w:left="720"/>
        <w:rPr>
          <w:rFonts w:eastAsia="Times New Roman"/>
          <w:b/>
          <w:color w:val="000000"/>
          <w:sz w:val="28"/>
          <w:szCs w:val="28"/>
        </w:rPr>
      </w:pPr>
      <w:r w:rsidRPr="00B7479B">
        <w:rPr>
          <w:rFonts w:eastAsia="Times New Roman"/>
          <w:b/>
          <w:color w:val="000000"/>
          <w:sz w:val="28"/>
          <w:szCs w:val="28"/>
        </w:rPr>
        <w:t>Notional Syntax</w:t>
      </w:r>
    </w:p>
    <w:p w:rsidR="00000000" w:rsidRDefault="00170153">
      <w:pPr>
        <w:spacing w:before="100" w:beforeAutospacing="1" w:after="100" w:afterAutospacing="1" w:line="240" w:lineRule="auto"/>
        <w:ind w:left="720"/>
        <w:rPr>
          <w:color w:val="000000"/>
          <w:sz w:val="24"/>
          <w:szCs w:val="24"/>
        </w:rPr>
        <w:pPrChange w:id="828" w:author="John Benito" w:date="2012-03-15T15:23:00Z">
          <w:pPr>
            <w:spacing w:before="100" w:beforeAutospacing="1" w:after="100" w:afterAutospacing="1" w:line="240" w:lineRule="auto"/>
            <w:ind w:firstLine="720"/>
          </w:pPr>
        </w:pPrChange>
      </w:pPr>
      <w:proofErr w:type="spellStart"/>
      <w:proofErr w:type="gramStart"/>
      <w:r>
        <w:rPr>
          <w:color w:val="000000"/>
          <w:sz w:val="24"/>
          <w:szCs w:val="24"/>
        </w:rPr>
        <w:t>boolean</w:t>
      </w:r>
      <w:proofErr w:type="spellEnd"/>
      <w:proofErr w:type="gramEnd"/>
      <w:r>
        <w:rPr>
          <w:color w:val="000000"/>
          <w:sz w:val="24"/>
          <w:szCs w:val="24"/>
        </w:rPr>
        <w:t xml:space="preserve"> </w:t>
      </w:r>
      <w:proofErr w:type="spellStart"/>
      <w:r w:rsidRPr="00F438E0">
        <w:rPr>
          <w:color w:val="000000"/>
          <w:sz w:val="24"/>
          <w:szCs w:val="24"/>
        </w:rPr>
        <w:t>certVerifySignature</w:t>
      </w:r>
      <w:proofErr w:type="spellEnd"/>
      <w:r w:rsidRPr="00F438E0">
        <w:rPr>
          <w:color w:val="000000"/>
          <w:sz w:val="24"/>
          <w:szCs w:val="24"/>
        </w:rPr>
        <w:t xml:space="preserve"> (</w:t>
      </w:r>
      <w:proofErr w:type="spellStart"/>
      <w:r w:rsidRPr="00F438E0">
        <w:rPr>
          <w:color w:val="000000"/>
          <w:sz w:val="24"/>
          <w:szCs w:val="24"/>
        </w:rPr>
        <w:t>certStruct</w:t>
      </w:r>
      <w:proofErr w:type="spellEnd"/>
      <w:r w:rsidRPr="00F438E0">
        <w:rPr>
          <w:color w:val="000000"/>
          <w:sz w:val="24"/>
          <w:szCs w:val="24"/>
        </w:rPr>
        <w:t xml:space="preserve"> </w:t>
      </w:r>
      <w:proofErr w:type="spellStart"/>
      <w:r w:rsidRPr="00F438E0">
        <w:rPr>
          <w:color w:val="000000"/>
          <w:sz w:val="24"/>
          <w:szCs w:val="24"/>
        </w:rPr>
        <w:t>myCertificate</w:t>
      </w:r>
      <w:proofErr w:type="spellEnd"/>
      <w:r w:rsidRPr="00F438E0">
        <w:rPr>
          <w:color w:val="000000"/>
          <w:sz w:val="24"/>
          <w:szCs w:val="24"/>
        </w:rPr>
        <w:t xml:space="preserve">, </w:t>
      </w:r>
      <w:proofErr w:type="spellStart"/>
      <w:r w:rsidRPr="00F438E0">
        <w:rPr>
          <w:color w:val="000000"/>
          <w:sz w:val="24"/>
          <w:szCs w:val="24"/>
        </w:rPr>
        <w:t>keyStruct</w:t>
      </w:r>
      <w:proofErr w:type="spellEnd"/>
      <w:r w:rsidRPr="00F438E0">
        <w:rPr>
          <w:color w:val="000000"/>
          <w:sz w:val="24"/>
          <w:szCs w:val="24"/>
        </w:rPr>
        <w:t xml:space="preserve"> </w:t>
      </w:r>
      <w:proofErr w:type="spellStart"/>
      <w:r w:rsidRPr="00F438E0">
        <w:rPr>
          <w:color w:val="000000"/>
          <w:sz w:val="24"/>
          <w:szCs w:val="24"/>
        </w:rPr>
        <w:t>myPrivateKey</w:t>
      </w:r>
      <w:proofErr w:type="spellEnd"/>
      <w:r w:rsidRPr="00F438E0">
        <w:rPr>
          <w:color w:val="000000"/>
          <w:sz w:val="24"/>
          <w:szCs w:val="24"/>
        </w:rPr>
        <w:t>,</w:t>
      </w:r>
      <w:r w:rsidRPr="00F438E0">
        <w:rPr>
          <w:rFonts w:eastAsia="Times New Roman"/>
          <w:color w:val="000000"/>
          <w:sz w:val="24"/>
          <w:szCs w:val="24"/>
        </w:rPr>
        <w:t xml:space="preserve"> </w:t>
      </w:r>
      <w:r w:rsidRPr="00F438E0">
        <w:rPr>
          <w:sz w:val="24"/>
          <w:szCs w:val="24"/>
        </w:rPr>
        <w:t xml:space="preserve">string </w:t>
      </w:r>
      <w:proofErr w:type="spellStart"/>
      <w:r w:rsidRPr="00F438E0">
        <w:rPr>
          <w:rFonts w:eastAsia="Times New Roman"/>
          <w:color w:val="000000"/>
          <w:sz w:val="24"/>
          <w:szCs w:val="24"/>
        </w:rPr>
        <w:t>signFilename</w:t>
      </w:r>
      <w:proofErr w:type="spellEnd"/>
      <w:r w:rsidRPr="00F438E0">
        <w:rPr>
          <w:rFonts w:eastAsia="Times New Roman"/>
          <w:color w:val="000000"/>
          <w:sz w:val="24"/>
          <w:szCs w:val="24"/>
        </w:rPr>
        <w:t xml:space="preserve">, </w:t>
      </w:r>
      <w:r w:rsidRPr="00F438E0">
        <w:rPr>
          <w:sz w:val="24"/>
          <w:szCs w:val="24"/>
        </w:rPr>
        <w:t xml:space="preserve">string </w:t>
      </w:r>
      <w:proofErr w:type="spellStart"/>
      <w:r w:rsidRPr="00F438E0">
        <w:rPr>
          <w:rFonts w:eastAsia="Times New Roman"/>
          <w:color w:val="000000"/>
          <w:sz w:val="24"/>
          <w:szCs w:val="24"/>
        </w:rPr>
        <w:t>signDirPath</w:t>
      </w:r>
      <w:proofErr w:type="spellEnd"/>
      <w:r w:rsidRPr="00F438E0">
        <w:rPr>
          <w:color w:val="000000"/>
          <w:sz w:val="24"/>
          <w:szCs w:val="24"/>
        </w:rPr>
        <w:t>)</w:t>
      </w:r>
    </w:p>
    <w:p w:rsidR="00170153" w:rsidRPr="00B7479B" w:rsidRDefault="00170153" w:rsidP="00170153">
      <w:pPr>
        <w:shd w:val="clear" w:color="auto" w:fill="FFFFFF"/>
        <w:spacing w:before="100" w:beforeAutospacing="1" w:after="100" w:afterAutospacing="1" w:line="240" w:lineRule="auto"/>
        <w:ind w:left="720"/>
        <w:rPr>
          <w:bCs/>
          <w:color w:val="000000"/>
          <w:sz w:val="28"/>
          <w:szCs w:val="28"/>
        </w:rPr>
      </w:pPr>
      <w:r w:rsidRPr="00B7479B">
        <w:rPr>
          <w:rStyle w:val="Strong"/>
          <w:color w:val="000000"/>
          <w:sz w:val="28"/>
          <w:szCs w:val="28"/>
        </w:rPr>
        <w:t>Description</w:t>
      </w:r>
    </w:p>
    <w:p w:rsidR="00170153" w:rsidRPr="00C6755F" w:rsidRDefault="00170153" w:rsidP="00170153">
      <w:pPr>
        <w:spacing w:before="100" w:beforeAutospacing="1" w:after="100" w:afterAutospacing="1" w:line="240" w:lineRule="auto"/>
        <w:ind w:left="720"/>
        <w:rPr>
          <w:color w:val="000000"/>
          <w:sz w:val="24"/>
        </w:rPr>
      </w:pPr>
      <w:proofErr w:type="spellStart"/>
      <w:r w:rsidRPr="00C6755F">
        <w:rPr>
          <w:i/>
          <w:color w:val="000000"/>
          <w:sz w:val="24"/>
        </w:rPr>
        <w:t>CertVerifySIgnature</w:t>
      </w:r>
      <w:proofErr w:type="spellEnd"/>
      <w:r w:rsidRPr="00C6755F">
        <w:rPr>
          <w:color w:val="000000"/>
          <w:sz w:val="24"/>
        </w:rPr>
        <w:t xml:space="preserve"> verifies the latest digital signature of the source code file </w:t>
      </w:r>
      <w:proofErr w:type="spellStart"/>
      <w:r w:rsidRPr="00C6755F">
        <w:rPr>
          <w:color w:val="000000"/>
          <w:sz w:val="24"/>
        </w:rPr>
        <w:t>sign</w:t>
      </w:r>
      <w:r w:rsidRPr="00C6755F">
        <w:rPr>
          <w:i/>
          <w:color w:val="000000"/>
          <w:sz w:val="24"/>
        </w:rPr>
        <w:t>Filename</w:t>
      </w:r>
      <w:proofErr w:type="spellEnd"/>
      <w:r w:rsidRPr="00C6755F">
        <w:rPr>
          <w:color w:val="000000"/>
          <w:sz w:val="24"/>
        </w:rPr>
        <w:t xml:space="preserve"> in directory </w:t>
      </w:r>
      <w:proofErr w:type="spellStart"/>
      <w:r w:rsidRPr="00C6755F">
        <w:rPr>
          <w:i/>
          <w:color w:val="000000"/>
          <w:sz w:val="24"/>
        </w:rPr>
        <w:t>signDirPath</w:t>
      </w:r>
      <w:proofErr w:type="spellEnd"/>
      <w:r w:rsidRPr="00C6755F">
        <w:rPr>
          <w:color w:val="000000"/>
          <w:sz w:val="24"/>
        </w:rPr>
        <w:t xml:space="preserve"> is valid and returns either an indication that the “signature is valid” or “signature is not valid”.  This accomplishes in one step what </w:t>
      </w:r>
      <w:proofErr w:type="spellStart"/>
      <w:proofErr w:type="gramStart"/>
      <w:r w:rsidRPr="00C6755F">
        <w:rPr>
          <w:i/>
          <w:color w:val="000000"/>
          <w:sz w:val="24"/>
        </w:rPr>
        <w:t>certHash</w:t>
      </w:r>
      <w:proofErr w:type="spellEnd"/>
      <w:r w:rsidRPr="00C6755F">
        <w:rPr>
          <w:i/>
          <w:color w:val="000000"/>
          <w:sz w:val="24"/>
        </w:rPr>
        <w:t>(</w:t>
      </w:r>
      <w:proofErr w:type="gramEnd"/>
      <w:r w:rsidRPr="00C6755F">
        <w:rPr>
          <w:i/>
          <w:color w:val="000000"/>
          <w:sz w:val="24"/>
        </w:rPr>
        <w:t>)</w:t>
      </w:r>
      <w:r w:rsidRPr="00C6755F">
        <w:rPr>
          <w:color w:val="000000"/>
          <w:sz w:val="24"/>
        </w:rPr>
        <w:t xml:space="preserve"> and </w:t>
      </w:r>
      <w:proofErr w:type="spellStart"/>
      <w:r w:rsidRPr="00C6755F">
        <w:rPr>
          <w:i/>
          <w:color w:val="000000"/>
          <w:sz w:val="24"/>
        </w:rPr>
        <w:t>certDecryptSignature</w:t>
      </w:r>
      <w:proofErr w:type="spellEnd"/>
      <w:r w:rsidRPr="00C6755F">
        <w:rPr>
          <w:i/>
          <w:color w:val="000000"/>
          <w:sz w:val="24"/>
        </w:rPr>
        <w:t>()</w:t>
      </w:r>
      <w:r w:rsidRPr="00C6755F">
        <w:rPr>
          <w:color w:val="000000"/>
          <w:sz w:val="24"/>
        </w:rPr>
        <w:t xml:space="preserve"> do in multiple steps. Note that the hashing algorithm is inferred by the length of the signed hash and thus need not be specified by the user.</w:t>
      </w:r>
    </w:p>
    <w:p w:rsidR="00170153" w:rsidRDefault="00170153" w:rsidP="00170153">
      <w:pPr>
        <w:spacing w:before="100" w:beforeAutospacing="1" w:after="100" w:afterAutospacing="1" w:line="240" w:lineRule="auto"/>
        <w:ind w:left="720"/>
        <w:rPr>
          <w:rFonts w:eastAsia="Times New Roman"/>
          <w:b/>
          <w:color w:val="000000"/>
          <w:sz w:val="28"/>
          <w:szCs w:val="24"/>
        </w:rPr>
      </w:pPr>
      <w:r>
        <w:rPr>
          <w:rFonts w:eastAsia="Times New Roman"/>
          <w:b/>
          <w:color w:val="000000"/>
          <w:sz w:val="28"/>
          <w:szCs w:val="24"/>
        </w:rPr>
        <w:t>Returns</w:t>
      </w:r>
    </w:p>
    <w:p w:rsidR="00170153" w:rsidRPr="00C6755F" w:rsidRDefault="00170153" w:rsidP="00170153">
      <w:pPr>
        <w:shd w:val="clear" w:color="auto" w:fill="FFFFFF"/>
        <w:spacing w:before="100" w:beforeAutospacing="1" w:after="100" w:afterAutospacing="1" w:line="240" w:lineRule="auto"/>
        <w:ind w:left="720"/>
        <w:rPr>
          <w:rStyle w:val="Strong"/>
        </w:rPr>
      </w:pPr>
      <w:proofErr w:type="spellStart"/>
      <w:r w:rsidRPr="00C6755F">
        <w:rPr>
          <w:rStyle w:val="Strong"/>
          <w:b w:val="0"/>
          <w:i/>
          <w:sz w:val="24"/>
        </w:rPr>
        <w:t>CertVerifySignature</w:t>
      </w:r>
      <w:proofErr w:type="spellEnd"/>
      <w:r w:rsidRPr="00C6755F">
        <w:rPr>
          <w:rStyle w:val="Strong"/>
          <w:b w:val="0"/>
          <w:sz w:val="24"/>
        </w:rPr>
        <w:t xml:space="preserve"> returns TRUE if the signature is valid and FALSE otherwise.</w:t>
      </w:r>
    </w:p>
    <w:p w:rsidR="00170153" w:rsidRPr="006D68B5" w:rsidRDefault="00170153" w:rsidP="00170153">
      <w:pPr>
        <w:spacing w:before="100" w:beforeAutospacing="1" w:after="100" w:afterAutospacing="1" w:line="240" w:lineRule="auto"/>
        <w:ind w:left="720"/>
        <w:rPr>
          <w:rFonts w:eastAsia="Times New Roman"/>
          <w:b/>
          <w:sz w:val="28"/>
          <w:szCs w:val="24"/>
        </w:rPr>
      </w:pPr>
      <w:r w:rsidRPr="006D68B5">
        <w:rPr>
          <w:rFonts w:eastAsia="Times New Roman"/>
          <w:b/>
          <w:sz w:val="28"/>
          <w:szCs w:val="24"/>
        </w:rPr>
        <w:t>Errors</w:t>
      </w:r>
    </w:p>
    <w:p w:rsidR="00170153" w:rsidRPr="006D68B5" w:rsidRDefault="00170153" w:rsidP="00170153">
      <w:pPr>
        <w:spacing w:before="100" w:beforeAutospacing="1" w:after="100" w:afterAutospacing="1" w:line="240" w:lineRule="auto"/>
        <w:ind w:left="720"/>
        <w:rPr>
          <w:rFonts w:eastAsia="Times New Roman"/>
          <w:sz w:val="24"/>
          <w:szCs w:val="24"/>
        </w:rPr>
      </w:pPr>
      <w:r w:rsidRPr="006D68B5">
        <w:rPr>
          <w:rFonts w:eastAsia="Times New Roman"/>
          <w:sz w:val="24"/>
          <w:szCs w:val="24"/>
        </w:rPr>
        <w:t xml:space="preserve">If the signature file does not exist, </w:t>
      </w:r>
      <w:proofErr w:type="spellStart"/>
      <w:r w:rsidRPr="006D68B5">
        <w:rPr>
          <w:rFonts w:eastAsia="Times New Roman"/>
          <w:i/>
          <w:sz w:val="24"/>
          <w:szCs w:val="24"/>
        </w:rPr>
        <w:t>certVerifySignature</w:t>
      </w:r>
      <w:proofErr w:type="spellEnd"/>
      <w:r w:rsidRPr="006D68B5">
        <w:rPr>
          <w:rFonts w:eastAsia="Times New Roman"/>
          <w:sz w:val="24"/>
          <w:szCs w:val="24"/>
        </w:rPr>
        <w:t xml:space="preserve"> will report that the signature file is missing. </w:t>
      </w:r>
    </w:p>
    <w:p w:rsidR="00170153" w:rsidRPr="006D68B5" w:rsidRDefault="00170153" w:rsidP="00170153">
      <w:pPr>
        <w:spacing w:before="100" w:beforeAutospacing="1" w:after="100" w:afterAutospacing="1" w:line="240" w:lineRule="auto"/>
        <w:ind w:left="720"/>
        <w:rPr>
          <w:rFonts w:eastAsia="Times New Roman"/>
          <w:b/>
          <w:sz w:val="24"/>
          <w:szCs w:val="24"/>
        </w:rPr>
      </w:pPr>
      <w:r w:rsidRPr="006D68B5">
        <w:rPr>
          <w:rFonts w:eastAsia="Times New Roman"/>
          <w:sz w:val="24"/>
          <w:szCs w:val="24"/>
        </w:rPr>
        <w:t>If the signature file exists</w:t>
      </w:r>
      <w:r>
        <w:rPr>
          <w:rFonts w:eastAsia="Times New Roman"/>
          <w:sz w:val="24"/>
          <w:szCs w:val="24"/>
        </w:rPr>
        <w:t xml:space="preserve"> but </w:t>
      </w:r>
      <w:r w:rsidRPr="006D68B5">
        <w:rPr>
          <w:rFonts w:eastAsia="Times New Roman"/>
          <w:sz w:val="24"/>
          <w:szCs w:val="24"/>
        </w:rPr>
        <w:t xml:space="preserve">does not contain the properly formatted signature and public key components, </w:t>
      </w:r>
      <w:proofErr w:type="spellStart"/>
      <w:r w:rsidRPr="006D68B5">
        <w:rPr>
          <w:rFonts w:eastAsia="Times New Roman"/>
          <w:i/>
          <w:sz w:val="24"/>
          <w:szCs w:val="24"/>
        </w:rPr>
        <w:t>certVerifySignature</w:t>
      </w:r>
      <w:proofErr w:type="spellEnd"/>
      <w:r w:rsidRPr="006D68B5">
        <w:rPr>
          <w:rFonts w:eastAsia="Times New Roman"/>
          <w:sz w:val="24"/>
          <w:szCs w:val="24"/>
        </w:rPr>
        <w:t xml:space="preserve"> will report that the signature file is corrupt.</w:t>
      </w:r>
    </w:p>
    <w:p w:rsidR="00170153" w:rsidRPr="006D68B5" w:rsidRDefault="00170153" w:rsidP="00170153">
      <w:pPr>
        <w:spacing w:before="100" w:beforeAutospacing="1" w:after="100" w:afterAutospacing="1" w:line="240" w:lineRule="auto"/>
        <w:ind w:left="720"/>
        <w:rPr>
          <w:rFonts w:eastAsia="Times New Roman"/>
          <w:sz w:val="24"/>
          <w:szCs w:val="24"/>
        </w:rPr>
      </w:pPr>
    </w:p>
    <w:p w:rsidR="00000000" w:rsidRDefault="00170153">
      <w:pPr>
        <w:pStyle w:val="Heading2"/>
        <w:pPrChange w:id="829" w:author="John Benito" w:date="2012-03-15T14:53:00Z">
          <w:pPr>
            <w:spacing w:before="100" w:beforeAutospacing="1" w:after="100" w:afterAutospacing="1" w:line="240" w:lineRule="auto"/>
          </w:pPr>
        </w:pPrChange>
      </w:pPr>
      <w:bookmarkStart w:id="830" w:name="_Toc319588877"/>
      <w:r>
        <w:t>6.9</w:t>
      </w:r>
      <w:r w:rsidRPr="009811B4">
        <w:t xml:space="preserve"> </w:t>
      </w:r>
      <w:proofErr w:type="spellStart"/>
      <w:r>
        <w:t>certU</w:t>
      </w:r>
      <w:r w:rsidRPr="009811B4">
        <w:t>nwrap</w:t>
      </w:r>
      <w:bookmarkEnd w:id="830"/>
      <w:proofErr w:type="spellEnd"/>
      <w:r w:rsidRPr="009811B4">
        <w:t xml:space="preserve"> </w:t>
      </w:r>
    </w:p>
    <w:p w:rsidR="00170153" w:rsidRPr="00A2502F" w:rsidRDefault="00170153" w:rsidP="00170153">
      <w:pPr>
        <w:spacing w:before="100" w:beforeAutospacing="1" w:after="100" w:afterAutospacing="1" w:line="240" w:lineRule="auto"/>
        <w:ind w:left="720"/>
        <w:rPr>
          <w:rFonts w:eastAsia="Times New Roman"/>
          <w:b/>
          <w:sz w:val="28"/>
          <w:szCs w:val="28"/>
        </w:rPr>
      </w:pPr>
      <w:r w:rsidRPr="00A2502F">
        <w:rPr>
          <w:rFonts w:eastAsia="Times New Roman"/>
          <w:b/>
          <w:sz w:val="28"/>
          <w:szCs w:val="28"/>
        </w:rPr>
        <w:t>Notional Syntax</w:t>
      </w:r>
    </w:p>
    <w:p w:rsidR="00000000" w:rsidRDefault="00170153">
      <w:pPr>
        <w:spacing w:before="100" w:beforeAutospacing="1" w:after="100" w:afterAutospacing="1" w:line="240" w:lineRule="auto"/>
        <w:ind w:left="720"/>
        <w:rPr>
          <w:sz w:val="24"/>
        </w:rPr>
        <w:pPrChange w:id="831" w:author="John Benito" w:date="2012-03-15T15:08:00Z">
          <w:pPr>
            <w:spacing w:before="100" w:beforeAutospacing="1" w:after="100" w:afterAutospacing="1" w:line="240" w:lineRule="auto"/>
            <w:ind w:firstLine="720"/>
          </w:pPr>
        </w:pPrChange>
      </w:pPr>
      <w:proofErr w:type="spellStart"/>
      <w:proofErr w:type="gramStart"/>
      <w:r w:rsidRPr="00C6755F">
        <w:rPr>
          <w:sz w:val="24"/>
        </w:rPr>
        <w:t>boolean</w:t>
      </w:r>
      <w:proofErr w:type="spellEnd"/>
      <w:proofErr w:type="gramEnd"/>
      <w:r w:rsidRPr="00C6755F">
        <w:rPr>
          <w:sz w:val="24"/>
        </w:rPr>
        <w:t xml:space="preserve"> </w:t>
      </w:r>
      <w:proofErr w:type="spellStart"/>
      <w:r w:rsidRPr="00C6755F">
        <w:rPr>
          <w:sz w:val="24"/>
        </w:rPr>
        <w:t>certUnwrap</w:t>
      </w:r>
      <w:proofErr w:type="spellEnd"/>
      <w:r w:rsidRPr="00C6755F">
        <w:rPr>
          <w:sz w:val="24"/>
        </w:rPr>
        <w:t xml:space="preserve"> (string </w:t>
      </w:r>
      <w:proofErr w:type="spellStart"/>
      <w:r w:rsidRPr="00C6755F">
        <w:rPr>
          <w:sz w:val="24"/>
        </w:rPr>
        <w:t>signatureFile</w:t>
      </w:r>
      <w:proofErr w:type="spellEnd"/>
      <w:r w:rsidRPr="00C6755F">
        <w:rPr>
          <w:sz w:val="24"/>
        </w:rPr>
        <w:t xml:space="preserve">, string </w:t>
      </w:r>
      <w:proofErr w:type="spellStart"/>
      <w:r w:rsidRPr="00C6755F">
        <w:rPr>
          <w:sz w:val="24"/>
        </w:rPr>
        <w:t>signatureFileDirPath</w:t>
      </w:r>
      <w:proofErr w:type="spellEnd"/>
      <w:r w:rsidRPr="00C6755F">
        <w:rPr>
          <w:sz w:val="24"/>
        </w:rPr>
        <w:t xml:space="preserve">, string </w:t>
      </w:r>
      <w:proofErr w:type="spellStart"/>
      <w:r w:rsidRPr="00C6755F">
        <w:rPr>
          <w:sz w:val="24"/>
        </w:rPr>
        <w:t>sourceFilename</w:t>
      </w:r>
      <w:proofErr w:type="spellEnd"/>
      <w:r w:rsidRPr="00C6755F">
        <w:rPr>
          <w:sz w:val="24"/>
        </w:rPr>
        <w:t xml:space="preserve">, string </w:t>
      </w:r>
      <w:proofErr w:type="spellStart"/>
      <w:r w:rsidRPr="00C6755F">
        <w:rPr>
          <w:sz w:val="24"/>
        </w:rPr>
        <w:t>sourceDirPath</w:t>
      </w:r>
      <w:proofErr w:type="spellEnd"/>
      <w:r w:rsidRPr="00C6755F">
        <w:rPr>
          <w:sz w:val="24"/>
        </w:rPr>
        <w:t xml:space="preserve">, string </w:t>
      </w:r>
      <w:proofErr w:type="spellStart"/>
      <w:r w:rsidRPr="00C6755F">
        <w:rPr>
          <w:sz w:val="24"/>
        </w:rPr>
        <w:t>newSignatureFile</w:t>
      </w:r>
      <w:proofErr w:type="spellEnd"/>
      <w:r w:rsidRPr="00C6755F">
        <w:rPr>
          <w:sz w:val="24"/>
        </w:rPr>
        <w:t xml:space="preserve">, string </w:t>
      </w:r>
      <w:proofErr w:type="spellStart"/>
      <w:r w:rsidRPr="00C6755F">
        <w:rPr>
          <w:sz w:val="24"/>
        </w:rPr>
        <w:t>newSignatureDirPath</w:t>
      </w:r>
      <w:proofErr w:type="spellEnd"/>
      <w:r w:rsidRPr="00C6755F">
        <w:rPr>
          <w:sz w:val="24"/>
        </w:rPr>
        <w:t xml:space="preserve">, string </w:t>
      </w:r>
      <w:proofErr w:type="spellStart"/>
      <w:r w:rsidRPr="00C6755F">
        <w:rPr>
          <w:sz w:val="24"/>
        </w:rPr>
        <w:t>newSourceFilename</w:t>
      </w:r>
      <w:proofErr w:type="spellEnd"/>
      <w:r w:rsidRPr="00C6755F">
        <w:rPr>
          <w:sz w:val="24"/>
        </w:rPr>
        <w:t xml:space="preserve">, string </w:t>
      </w:r>
      <w:proofErr w:type="spellStart"/>
      <w:r w:rsidRPr="00C6755F">
        <w:rPr>
          <w:sz w:val="24"/>
        </w:rPr>
        <w:t>newSourceDirPath</w:t>
      </w:r>
      <w:proofErr w:type="spellEnd"/>
      <w:r w:rsidRPr="00C6755F">
        <w:rPr>
          <w:sz w:val="24"/>
        </w:rPr>
        <w:t>)</w:t>
      </w:r>
    </w:p>
    <w:p w:rsidR="00170153" w:rsidRPr="00A2502F" w:rsidRDefault="00170153" w:rsidP="00170153">
      <w:pPr>
        <w:shd w:val="clear" w:color="auto" w:fill="FFFFFF"/>
        <w:spacing w:before="100" w:beforeAutospacing="1" w:after="100" w:afterAutospacing="1" w:line="240" w:lineRule="auto"/>
        <w:ind w:left="720"/>
        <w:rPr>
          <w:b/>
          <w:bCs/>
          <w:sz w:val="28"/>
          <w:szCs w:val="28"/>
        </w:rPr>
      </w:pPr>
      <w:r w:rsidRPr="00A2502F">
        <w:rPr>
          <w:rStyle w:val="Strong"/>
          <w:sz w:val="28"/>
          <w:szCs w:val="28"/>
        </w:rPr>
        <w:t>Description</w:t>
      </w:r>
    </w:p>
    <w:p w:rsidR="00170153" w:rsidRPr="00C6755F" w:rsidRDefault="00170153" w:rsidP="00170153">
      <w:pPr>
        <w:spacing w:before="100" w:beforeAutospacing="1" w:after="100" w:afterAutospacing="1" w:line="240" w:lineRule="auto"/>
        <w:ind w:left="720"/>
        <w:rPr>
          <w:sz w:val="24"/>
        </w:rPr>
      </w:pPr>
      <w:proofErr w:type="spellStart"/>
      <w:r w:rsidRPr="00C6755F">
        <w:rPr>
          <w:i/>
          <w:sz w:val="24"/>
        </w:rPr>
        <w:t>CertUnwrap</w:t>
      </w:r>
      <w:proofErr w:type="spellEnd"/>
      <w:r w:rsidRPr="00C6755F">
        <w:rPr>
          <w:sz w:val="24"/>
        </w:rPr>
        <w:t xml:space="preserve"> reverts a previously signed file to the last previously signed version.  </w:t>
      </w:r>
      <w:proofErr w:type="spellStart"/>
      <w:r w:rsidRPr="00C6755F">
        <w:rPr>
          <w:i/>
          <w:sz w:val="24"/>
        </w:rPr>
        <w:t>CertUnwrap</w:t>
      </w:r>
      <w:proofErr w:type="spellEnd"/>
      <w:r w:rsidRPr="00C6755F">
        <w:rPr>
          <w:sz w:val="24"/>
        </w:rPr>
        <w:t xml:space="preserve"> will remove the most recent signature for </w:t>
      </w:r>
      <w:proofErr w:type="spellStart"/>
      <w:r w:rsidRPr="00C6755F">
        <w:rPr>
          <w:i/>
          <w:sz w:val="24"/>
        </w:rPr>
        <w:t>sourceFilename</w:t>
      </w:r>
      <w:proofErr w:type="spellEnd"/>
      <w:r w:rsidRPr="00C6755F">
        <w:rPr>
          <w:sz w:val="24"/>
        </w:rPr>
        <w:t xml:space="preserve"> in </w:t>
      </w:r>
      <w:proofErr w:type="spellStart"/>
      <w:r w:rsidRPr="00C6755F">
        <w:rPr>
          <w:i/>
          <w:sz w:val="24"/>
        </w:rPr>
        <w:t>sourceDirPath</w:t>
      </w:r>
      <w:proofErr w:type="spellEnd"/>
      <w:r w:rsidRPr="00C6755F">
        <w:rPr>
          <w:sz w:val="24"/>
        </w:rPr>
        <w:t xml:space="preserve"> from the file </w:t>
      </w:r>
      <w:proofErr w:type="spellStart"/>
      <w:r w:rsidRPr="00C6755F">
        <w:rPr>
          <w:i/>
          <w:sz w:val="24"/>
        </w:rPr>
        <w:t>signatureFile</w:t>
      </w:r>
      <w:proofErr w:type="spellEnd"/>
      <w:r w:rsidRPr="00C6755F">
        <w:rPr>
          <w:sz w:val="24"/>
        </w:rPr>
        <w:t xml:space="preserve"> in directory </w:t>
      </w:r>
      <w:proofErr w:type="spellStart"/>
      <w:r w:rsidRPr="00C6755F">
        <w:rPr>
          <w:i/>
          <w:sz w:val="24"/>
        </w:rPr>
        <w:t>signatureFileDirPath</w:t>
      </w:r>
      <w:proofErr w:type="spellEnd"/>
      <w:r w:rsidRPr="00C6755F">
        <w:rPr>
          <w:sz w:val="24"/>
        </w:rPr>
        <w:t xml:space="preserve"> and the most recent set of changes in order to revert to the next most recent signature and file.  If </w:t>
      </w:r>
      <w:proofErr w:type="spellStart"/>
      <w:r w:rsidRPr="00C6755F">
        <w:rPr>
          <w:i/>
          <w:sz w:val="24"/>
        </w:rPr>
        <w:t>newSignatureFile</w:t>
      </w:r>
      <w:proofErr w:type="spellEnd"/>
      <w:r w:rsidRPr="00C6755F">
        <w:rPr>
          <w:sz w:val="24"/>
        </w:rPr>
        <w:t xml:space="preserve"> and </w:t>
      </w:r>
      <w:proofErr w:type="spellStart"/>
      <w:r w:rsidRPr="00C6755F">
        <w:rPr>
          <w:sz w:val="24"/>
        </w:rPr>
        <w:t>newSignatureFileDirPath</w:t>
      </w:r>
      <w:proofErr w:type="spellEnd"/>
      <w:r w:rsidRPr="00C6755F">
        <w:rPr>
          <w:sz w:val="24"/>
        </w:rPr>
        <w:t xml:space="preserve"> are non-NULL, </w:t>
      </w:r>
      <w:proofErr w:type="spellStart"/>
      <w:r w:rsidRPr="00C6755F">
        <w:rPr>
          <w:sz w:val="24"/>
        </w:rPr>
        <w:t>certUnwrap</w:t>
      </w:r>
      <w:proofErr w:type="spellEnd"/>
      <w:r w:rsidRPr="00C6755F">
        <w:rPr>
          <w:sz w:val="24"/>
        </w:rPr>
        <w:t xml:space="preserve"> places modified the signature file in </w:t>
      </w:r>
      <w:proofErr w:type="spellStart"/>
      <w:r w:rsidRPr="00C6755F">
        <w:rPr>
          <w:i/>
          <w:sz w:val="24"/>
        </w:rPr>
        <w:t>newSignatureFile</w:t>
      </w:r>
      <w:proofErr w:type="spellEnd"/>
      <w:r w:rsidRPr="00C6755F">
        <w:rPr>
          <w:sz w:val="24"/>
        </w:rPr>
        <w:t xml:space="preserve"> inside directory </w:t>
      </w:r>
      <w:proofErr w:type="spellStart"/>
      <w:r w:rsidRPr="00C6755F">
        <w:rPr>
          <w:sz w:val="24"/>
        </w:rPr>
        <w:t>newSignatureDirPath</w:t>
      </w:r>
      <w:proofErr w:type="spellEnd"/>
      <w:r w:rsidRPr="00C6755F">
        <w:rPr>
          <w:sz w:val="24"/>
        </w:rPr>
        <w:t xml:space="preserve"> instead of modifying the contents of </w:t>
      </w:r>
      <w:proofErr w:type="spellStart"/>
      <w:r w:rsidRPr="00C6755F">
        <w:rPr>
          <w:i/>
          <w:sz w:val="24"/>
        </w:rPr>
        <w:t>signatureFile</w:t>
      </w:r>
      <w:proofErr w:type="spellEnd"/>
      <w:r w:rsidRPr="00C6755F">
        <w:rPr>
          <w:sz w:val="24"/>
        </w:rPr>
        <w:t xml:space="preserve">.   If </w:t>
      </w:r>
      <w:proofErr w:type="spellStart"/>
      <w:r w:rsidRPr="00C6755F">
        <w:rPr>
          <w:i/>
          <w:sz w:val="24"/>
        </w:rPr>
        <w:t>sourceFilename</w:t>
      </w:r>
      <w:proofErr w:type="spellEnd"/>
      <w:r w:rsidRPr="00C6755F">
        <w:rPr>
          <w:sz w:val="24"/>
        </w:rPr>
        <w:t xml:space="preserve"> and </w:t>
      </w:r>
      <w:proofErr w:type="spellStart"/>
      <w:r w:rsidRPr="00C6755F">
        <w:rPr>
          <w:sz w:val="24"/>
        </w:rPr>
        <w:t>sourceDirPath</w:t>
      </w:r>
      <w:proofErr w:type="spellEnd"/>
      <w:r w:rsidRPr="00C6755F">
        <w:rPr>
          <w:sz w:val="24"/>
        </w:rPr>
        <w:t xml:space="preserve"> non-Null, then the unwrapped file contents are placed in </w:t>
      </w:r>
      <w:proofErr w:type="spellStart"/>
      <w:r w:rsidRPr="00C6755F">
        <w:rPr>
          <w:i/>
          <w:sz w:val="24"/>
        </w:rPr>
        <w:t>sourceFilename</w:t>
      </w:r>
      <w:proofErr w:type="spellEnd"/>
      <w:r w:rsidRPr="00C6755F">
        <w:rPr>
          <w:sz w:val="24"/>
        </w:rPr>
        <w:t xml:space="preserve"> in </w:t>
      </w:r>
      <w:proofErr w:type="spellStart"/>
      <w:r w:rsidRPr="00C6755F">
        <w:rPr>
          <w:i/>
          <w:sz w:val="24"/>
        </w:rPr>
        <w:t>sourceDirPath</w:t>
      </w:r>
      <w:proofErr w:type="spellEnd"/>
      <w:r w:rsidRPr="00C6755F">
        <w:rPr>
          <w:sz w:val="24"/>
        </w:rPr>
        <w:t>.</w:t>
      </w:r>
    </w:p>
    <w:p w:rsidR="00170153" w:rsidRPr="00C6755F" w:rsidRDefault="00170153" w:rsidP="00170153">
      <w:pPr>
        <w:spacing w:before="100" w:beforeAutospacing="1" w:after="100" w:afterAutospacing="1" w:line="240" w:lineRule="auto"/>
        <w:ind w:left="720"/>
        <w:rPr>
          <w:sz w:val="24"/>
        </w:rPr>
      </w:pPr>
      <w:r w:rsidRPr="00C6755F">
        <w:rPr>
          <w:sz w:val="24"/>
        </w:rPr>
        <w:t xml:space="preserve">After the operation is complete, the user should run </w:t>
      </w:r>
      <w:r w:rsidRPr="00C6755F">
        <w:rPr>
          <w:i/>
          <w:sz w:val="24"/>
        </w:rPr>
        <w:t>certverifysignature</w:t>
      </w:r>
      <w:r w:rsidRPr="00C6755F">
        <w:rPr>
          <w:sz w:val="24"/>
        </w:rPr>
        <w:t xml:space="preserve"> to ensure the files they are viewing is the previous version of source code and has a valid signature.</w:t>
      </w:r>
    </w:p>
    <w:p w:rsidR="00170153" w:rsidRDefault="00170153" w:rsidP="00170153">
      <w:pPr>
        <w:spacing w:before="100" w:beforeAutospacing="1" w:after="100" w:afterAutospacing="1" w:line="240" w:lineRule="auto"/>
        <w:ind w:left="720"/>
        <w:rPr>
          <w:rFonts w:eastAsia="Times New Roman"/>
          <w:b/>
          <w:color w:val="000000"/>
          <w:sz w:val="28"/>
          <w:szCs w:val="24"/>
        </w:rPr>
      </w:pPr>
      <w:r>
        <w:rPr>
          <w:rFonts w:eastAsia="Times New Roman"/>
          <w:b/>
          <w:color w:val="000000"/>
          <w:sz w:val="28"/>
          <w:szCs w:val="24"/>
        </w:rPr>
        <w:t>Returns</w:t>
      </w:r>
    </w:p>
    <w:p w:rsidR="00170153" w:rsidRPr="00C6755F" w:rsidRDefault="00170153" w:rsidP="00170153">
      <w:pPr>
        <w:shd w:val="clear" w:color="auto" w:fill="FFFFFF"/>
        <w:spacing w:before="100" w:beforeAutospacing="1" w:after="100" w:afterAutospacing="1" w:line="240" w:lineRule="auto"/>
        <w:ind w:left="720"/>
        <w:rPr>
          <w:rStyle w:val="Strong"/>
        </w:rPr>
      </w:pPr>
      <w:proofErr w:type="spellStart"/>
      <w:r w:rsidRPr="00C6755F">
        <w:rPr>
          <w:rStyle w:val="Strong"/>
          <w:b w:val="0"/>
          <w:i/>
          <w:sz w:val="24"/>
        </w:rPr>
        <w:t>CertUnwrap</w:t>
      </w:r>
      <w:proofErr w:type="spellEnd"/>
      <w:r w:rsidRPr="00C6755F">
        <w:rPr>
          <w:rStyle w:val="Strong"/>
          <w:b w:val="0"/>
          <w:sz w:val="24"/>
        </w:rPr>
        <w:t xml:space="preserve"> returns TRUE if the unwrapping was successful and FALSE otherwise.</w:t>
      </w:r>
    </w:p>
    <w:p w:rsidR="00170153" w:rsidRPr="00A2502F" w:rsidRDefault="00170153" w:rsidP="00170153">
      <w:pPr>
        <w:spacing w:before="100" w:beforeAutospacing="1" w:after="100" w:afterAutospacing="1" w:line="240" w:lineRule="auto"/>
        <w:ind w:left="720"/>
        <w:rPr>
          <w:rFonts w:eastAsia="Times New Roman"/>
          <w:b/>
          <w:sz w:val="28"/>
          <w:szCs w:val="24"/>
        </w:rPr>
      </w:pPr>
      <w:r w:rsidRPr="00A2502F">
        <w:rPr>
          <w:rFonts w:eastAsia="Times New Roman"/>
          <w:b/>
          <w:sz w:val="28"/>
          <w:szCs w:val="24"/>
        </w:rPr>
        <w:t>Errors</w:t>
      </w:r>
    </w:p>
    <w:p w:rsidR="00170153" w:rsidRPr="00C6755F" w:rsidRDefault="00170153" w:rsidP="00170153">
      <w:pPr>
        <w:spacing w:before="100" w:beforeAutospacing="1" w:after="100" w:afterAutospacing="1" w:line="240" w:lineRule="auto"/>
        <w:ind w:left="720"/>
        <w:rPr>
          <w:rFonts w:eastAsia="Times New Roman"/>
          <w:sz w:val="24"/>
          <w:szCs w:val="24"/>
        </w:rPr>
      </w:pPr>
      <w:r w:rsidRPr="00C6755F">
        <w:rPr>
          <w:rFonts w:eastAsia="Times New Roman"/>
          <w:sz w:val="24"/>
          <w:szCs w:val="24"/>
        </w:rPr>
        <w:t xml:space="preserve">If the signature file does not contain a valid signature or is missing any components such as certificates or file differences, </w:t>
      </w:r>
      <w:proofErr w:type="spellStart"/>
      <w:r w:rsidRPr="00C6755F">
        <w:rPr>
          <w:rFonts w:eastAsia="Times New Roman"/>
          <w:i/>
          <w:sz w:val="24"/>
          <w:szCs w:val="24"/>
        </w:rPr>
        <w:t>cerUnwrap</w:t>
      </w:r>
      <w:proofErr w:type="spellEnd"/>
      <w:r w:rsidRPr="00C6755F">
        <w:rPr>
          <w:rFonts w:eastAsia="Times New Roman"/>
          <w:sz w:val="24"/>
          <w:szCs w:val="24"/>
        </w:rPr>
        <w:t xml:space="preserve"> will report that </w:t>
      </w:r>
      <w:proofErr w:type="gramStart"/>
      <w:r w:rsidRPr="00C6755F">
        <w:rPr>
          <w:rFonts w:eastAsia="Times New Roman"/>
          <w:sz w:val="24"/>
          <w:szCs w:val="24"/>
        </w:rPr>
        <w:t>the unwrap</w:t>
      </w:r>
      <w:proofErr w:type="gramEnd"/>
      <w:r w:rsidRPr="00C6755F">
        <w:rPr>
          <w:rFonts w:eastAsia="Times New Roman"/>
          <w:sz w:val="24"/>
          <w:szCs w:val="24"/>
        </w:rPr>
        <w:t xml:space="preserve"> operation could not be completed.</w:t>
      </w:r>
    </w:p>
    <w:p w:rsidR="00170153" w:rsidRPr="00C6755F" w:rsidRDefault="00170153" w:rsidP="00170153">
      <w:pPr>
        <w:shd w:val="clear" w:color="auto" w:fill="FFFFFF"/>
        <w:spacing w:before="100" w:beforeAutospacing="1" w:after="100" w:afterAutospacing="1" w:line="240" w:lineRule="auto"/>
        <w:ind w:left="720"/>
        <w:rPr>
          <w:rStyle w:val="Strong"/>
        </w:rPr>
      </w:pPr>
      <w:r w:rsidRPr="00C6755F">
        <w:rPr>
          <w:rStyle w:val="Strong"/>
          <w:b w:val="0"/>
          <w:sz w:val="24"/>
          <w:szCs w:val="24"/>
        </w:rPr>
        <w:t xml:space="preserve">If only one of </w:t>
      </w:r>
      <w:proofErr w:type="spellStart"/>
      <w:r w:rsidRPr="00C6755F">
        <w:rPr>
          <w:i/>
          <w:sz w:val="24"/>
          <w:szCs w:val="24"/>
        </w:rPr>
        <w:t>newSignatureFile</w:t>
      </w:r>
      <w:proofErr w:type="spellEnd"/>
      <w:r w:rsidRPr="00C6755F">
        <w:rPr>
          <w:sz w:val="24"/>
          <w:szCs w:val="24"/>
        </w:rPr>
        <w:t xml:space="preserve"> and </w:t>
      </w:r>
      <w:proofErr w:type="spellStart"/>
      <w:r w:rsidRPr="00C6755F">
        <w:rPr>
          <w:i/>
          <w:sz w:val="24"/>
          <w:szCs w:val="24"/>
        </w:rPr>
        <w:t>newSignatureFileDirPath</w:t>
      </w:r>
      <w:proofErr w:type="spellEnd"/>
      <w:r w:rsidRPr="00C6755F">
        <w:rPr>
          <w:sz w:val="24"/>
          <w:szCs w:val="24"/>
        </w:rPr>
        <w:t xml:space="preserve"> is NULL, an error is generated.</w:t>
      </w:r>
    </w:p>
    <w:p w:rsidR="00170153" w:rsidRPr="009E1DE1" w:rsidRDefault="00170153" w:rsidP="00170153">
      <w:pPr>
        <w:shd w:val="clear" w:color="auto" w:fill="FFFFFF"/>
        <w:spacing w:before="100" w:beforeAutospacing="1" w:after="100" w:afterAutospacing="1" w:line="240" w:lineRule="auto"/>
        <w:ind w:left="720"/>
        <w:rPr>
          <w:rStyle w:val="Strong"/>
        </w:rPr>
      </w:pPr>
      <w:r w:rsidRPr="00C6755F">
        <w:rPr>
          <w:rStyle w:val="Strong"/>
          <w:b w:val="0"/>
          <w:sz w:val="24"/>
          <w:szCs w:val="24"/>
        </w:rPr>
        <w:t xml:space="preserve">If only one of </w:t>
      </w:r>
      <w:proofErr w:type="spellStart"/>
      <w:r w:rsidRPr="00C6755F">
        <w:rPr>
          <w:rStyle w:val="Strong"/>
          <w:b w:val="0"/>
          <w:i/>
          <w:sz w:val="24"/>
          <w:szCs w:val="24"/>
        </w:rPr>
        <w:t>sourceFilename</w:t>
      </w:r>
      <w:proofErr w:type="spellEnd"/>
      <w:r w:rsidRPr="00C6755F">
        <w:rPr>
          <w:rStyle w:val="Strong"/>
          <w:b w:val="0"/>
          <w:sz w:val="24"/>
          <w:szCs w:val="24"/>
        </w:rPr>
        <w:t xml:space="preserve"> and </w:t>
      </w:r>
      <w:proofErr w:type="spellStart"/>
      <w:r w:rsidRPr="00C6755F">
        <w:rPr>
          <w:rStyle w:val="Strong"/>
          <w:b w:val="0"/>
          <w:i/>
          <w:sz w:val="24"/>
          <w:szCs w:val="24"/>
        </w:rPr>
        <w:t>sourceDirPath</w:t>
      </w:r>
      <w:proofErr w:type="spellEnd"/>
      <w:r w:rsidRPr="00C6755F">
        <w:rPr>
          <w:sz w:val="24"/>
          <w:szCs w:val="24"/>
        </w:rPr>
        <w:t xml:space="preserve"> is NULL, an error is generated.</w:t>
      </w:r>
    </w:p>
    <w:p w:rsidR="00000000" w:rsidRDefault="00170153">
      <w:pPr>
        <w:pStyle w:val="Heading1"/>
        <w:spacing w:after="360"/>
        <w:jc w:val="center"/>
        <w:rPr>
          <w:ins w:id="832" w:author="John Benito" w:date="2012-03-15T15:27:00Z"/>
          <w:kern w:val="0"/>
          <w:sz w:val="28"/>
          <w:szCs w:val="28"/>
        </w:rPr>
        <w:pPrChange w:id="833" w:author="John Benito" w:date="2012-03-15T15:30:00Z">
          <w:pPr>
            <w:pStyle w:val="Heading1"/>
            <w:jc w:val="center"/>
          </w:pPr>
        </w:pPrChange>
      </w:pPr>
      <w:r>
        <w:rPr>
          <w:rStyle w:val="Strong"/>
          <w:rFonts w:ascii="Calibri" w:hAnsi="Calibri"/>
          <w:b/>
          <w:bCs/>
          <w:szCs w:val="24"/>
        </w:rPr>
        <w:br w:type="page"/>
      </w:r>
      <w:bookmarkStart w:id="834" w:name="_Toc314578174"/>
      <w:bookmarkStart w:id="835" w:name="_Toc319588878"/>
      <w:ins w:id="836" w:author="John Benito" w:date="2012-03-15T15:27:00Z">
        <w:r w:rsidR="00391D79" w:rsidRPr="00391D79">
          <w:rPr>
            <w:kern w:val="0"/>
            <w:sz w:val="28"/>
            <w:szCs w:val="28"/>
          </w:rPr>
          <w:t>Annex A</w:t>
        </w:r>
        <w:r w:rsidR="00391D79" w:rsidRPr="00391D79">
          <w:rPr>
            <w:kern w:val="0"/>
            <w:sz w:val="28"/>
            <w:szCs w:val="28"/>
          </w:rPr>
          <w:br/>
        </w:r>
        <w:r w:rsidR="00391D79" w:rsidRPr="00391D79">
          <w:rPr>
            <w:b w:val="0"/>
            <w:kern w:val="0"/>
            <w:sz w:val="28"/>
            <w:szCs w:val="28"/>
          </w:rPr>
          <w:t>(</w:t>
        </w:r>
        <w:r w:rsidR="00391D79" w:rsidRPr="00391D79">
          <w:rPr>
            <w:b w:val="0"/>
            <w:i/>
            <w:kern w:val="0"/>
            <w:sz w:val="28"/>
            <w:szCs w:val="28"/>
          </w:rPr>
          <w:t>informative</w:t>
        </w:r>
        <w:r w:rsidR="00391D79" w:rsidRPr="00391D79">
          <w:rPr>
            <w:b w:val="0"/>
            <w:kern w:val="0"/>
            <w:sz w:val="28"/>
            <w:szCs w:val="28"/>
          </w:rPr>
          <w:t>)</w:t>
        </w:r>
        <w:r w:rsidR="00391D79" w:rsidRPr="00391D79">
          <w:rPr>
            <w:kern w:val="0"/>
            <w:sz w:val="28"/>
            <w:szCs w:val="28"/>
          </w:rPr>
          <w:br/>
        </w:r>
      </w:ins>
      <w:bookmarkEnd w:id="834"/>
      <w:ins w:id="837" w:author="John Benito" w:date="2012-03-15T15:29:00Z">
        <w:r w:rsidR="00391D79" w:rsidRPr="00391D79">
          <w:rPr>
            <w:kern w:val="0"/>
            <w:sz w:val="28"/>
            <w:szCs w:val="28"/>
          </w:rPr>
          <w:t>A</w:t>
        </w:r>
        <w:r w:rsidR="00391D79">
          <w:rPr>
            <w:kern w:val="0"/>
            <w:sz w:val="28"/>
            <w:szCs w:val="28"/>
          </w:rPr>
          <w:t xml:space="preserve"> possible method of operation</w:t>
        </w:r>
      </w:ins>
      <w:bookmarkEnd w:id="835"/>
    </w:p>
    <w:p w:rsidR="00000000" w:rsidRDefault="00751D94">
      <w:pPr>
        <w:pStyle w:val="Heading1"/>
        <w:spacing w:after="0"/>
        <w:jc w:val="center"/>
        <w:rPr>
          <w:del w:id="838" w:author="John Benito" w:date="2012-03-15T15:27:00Z"/>
          <w:rStyle w:val="Strong"/>
          <w:rPrChange w:id="839" w:author="John Benito" w:date="2012-03-15T15:31:00Z">
            <w:rPr>
              <w:del w:id="840" w:author="John Benito" w:date="2012-03-15T15:27:00Z"/>
              <w:rStyle w:val="Strong"/>
              <w:rFonts w:ascii="Calibri" w:hAnsi="Calibri"/>
              <w:b/>
              <w:bCs/>
              <w:szCs w:val="24"/>
            </w:rPr>
          </w:rPrChange>
        </w:rPr>
        <w:pPrChange w:id="841" w:author="John Benito" w:date="2012-03-15T14:54:00Z">
          <w:pPr>
            <w:pStyle w:val="Heading1"/>
            <w:spacing w:before="100" w:beforeAutospacing="1" w:after="100" w:afterAutospacing="1" w:line="240" w:lineRule="auto"/>
          </w:pPr>
        </w:pPrChange>
      </w:pPr>
      <w:del w:id="842" w:author="John Benito" w:date="2012-03-15T15:27:00Z">
        <w:r w:rsidRPr="00751D94">
          <w:rPr>
            <w:rStyle w:val="Strong"/>
            <w:rFonts w:asciiTheme="minorHAnsi" w:hAnsiTheme="minorHAnsi"/>
            <w:sz w:val="24"/>
            <w:szCs w:val="24"/>
            <w:rPrChange w:id="843" w:author="John Benito" w:date="2012-03-15T15:31:00Z">
              <w:rPr>
                <w:rStyle w:val="Strong"/>
                <w:szCs w:val="24"/>
              </w:rPr>
            </w:rPrChange>
          </w:rPr>
          <w:delText>Annex A</w:delText>
        </w:r>
      </w:del>
    </w:p>
    <w:p w:rsidR="00000000" w:rsidRDefault="00751D94">
      <w:pPr>
        <w:pStyle w:val="Heading1"/>
        <w:spacing w:after="0"/>
        <w:jc w:val="center"/>
        <w:rPr>
          <w:del w:id="844" w:author="John Benito" w:date="2012-03-15T15:27:00Z"/>
          <w:rStyle w:val="Strong"/>
          <w:rFonts w:asciiTheme="minorHAnsi" w:eastAsia="Calibri" w:hAnsiTheme="minorHAnsi"/>
          <w:b/>
          <w:bCs/>
          <w:kern w:val="0"/>
          <w:sz w:val="24"/>
          <w:szCs w:val="24"/>
          <w:rPrChange w:id="845" w:author="John Benito" w:date="2012-03-15T15:31:00Z">
            <w:rPr>
              <w:del w:id="846" w:author="John Benito" w:date="2012-03-15T15:27:00Z"/>
              <w:rStyle w:val="Strong"/>
              <w:rFonts w:ascii="Calibri" w:eastAsia="Calibri" w:hAnsi="Calibri"/>
              <w:b/>
              <w:bCs/>
              <w:kern w:val="0"/>
              <w:sz w:val="22"/>
              <w:szCs w:val="24"/>
            </w:rPr>
          </w:rPrChange>
        </w:rPr>
        <w:pPrChange w:id="847" w:author="John Benito" w:date="2012-03-15T14:54:00Z">
          <w:pPr>
            <w:pStyle w:val="Heading1"/>
            <w:spacing w:before="100" w:beforeAutospacing="1" w:after="100" w:afterAutospacing="1" w:line="240" w:lineRule="auto"/>
          </w:pPr>
        </w:pPrChange>
      </w:pPr>
      <w:del w:id="848" w:author="John Benito" w:date="2012-03-15T15:27:00Z">
        <w:r w:rsidRPr="00751D94">
          <w:rPr>
            <w:rStyle w:val="Strong"/>
            <w:rFonts w:asciiTheme="minorHAnsi" w:hAnsiTheme="minorHAnsi"/>
            <w:sz w:val="24"/>
            <w:szCs w:val="24"/>
            <w:rPrChange w:id="849" w:author="John Benito" w:date="2012-03-15T15:31:00Z">
              <w:rPr>
                <w:rStyle w:val="Strong"/>
                <w:szCs w:val="24"/>
              </w:rPr>
            </w:rPrChange>
          </w:rPr>
          <w:delText>(</w:delText>
        </w:r>
        <w:r w:rsidRPr="00751D94">
          <w:rPr>
            <w:rStyle w:val="Strong"/>
            <w:rFonts w:asciiTheme="minorHAnsi" w:hAnsiTheme="minorHAnsi"/>
            <w:i/>
            <w:sz w:val="24"/>
            <w:szCs w:val="24"/>
            <w:rPrChange w:id="850" w:author="John Benito" w:date="2012-03-15T15:31:00Z">
              <w:rPr>
                <w:rStyle w:val="Strong"/>
                <w:szCs w:val="24"/>
              </w:rPr>
            </w:rPrChange>
          </w:rPr>
          <w:delText>Informative</w:delText>
        </w:r>
        <w:r w:rsidRPr="00751D94">
          <w:rPr>
            <w:rStyle w:val="Strong"/>
            <w:rFonts w:asciiTheme="minorHAnsi" w:hAnsiTheme="minorHAnsi"/>
            <w:sz w:val="24"/>
            <w:szCs w:val="24"/>
            <w:rPrChange w:id="851" w:author="John Benito" w:date="2012-03-15T15:31:00Z">
              <w:rPr>
                <w:rStyle w:val="Strong"/>
                <w:szCs w:val="24"/>
              </w:rPr>
            </w:rPrChange>
          </w:rPr>
          <w:delText>)</w:delText>
        </w:r>
      </w:del>
    </w:p>
    <w:p w:rsidR="00000000" w:rsidRDefault="00751D94">
      <w:pPr>
        <w:pStyle w:val="Heading1"/>
        <w:spacing w:after="0"/>
        <w:jc w:val="center"/>
        <w:rPr>
          <w:del w:id="852" w:author="John Benito" w:date="2012-03-15T15:27:00Z"/>
          <w:rStyle w:val="Strong"/>
          <w:rFonts w:asciiTheme="minorHAnsi" w:eastAsia="Calibri" w:hAnsiTheme="minorHAnsi"/>
          <w:b/>
          <w:bCs/>
          <w:kern w:val="0"/>
          <w:sz w:val="24"/>
          <w:szCs w:val="24"/>
          <w:rPrChange w:id="853" w:author="John Benito" w:date="2012-03-15T15:31:00Z">
            <w:rPr>
              <w:del w:id="854" w:author="John Benito" w:date="2012-03-15T15:27:00Z"/>
              <w:rStyle w:val="Strong"/>
              <w:rFonts w:ascii="Calibri" w:eastAsia="Calibri" w:hAnsi="Calibri"/>
              <w:b/>
              <w:bCs/>
              <w:kern w:val="0"/>
              <w:sz w:val="22"/>
              <w:szCs w:val="24"/>
            </w:rPr>
          </w:rPrChange>
        </w:rPr>
        <w:pPrChange w:id="855" w:author="John Benito" w:date="2012-03-15T14:55:00Z">
          <w:pPr>
            <w:pStyle w:val="Heading1"/>
            <w:spacing w:before="100" w:beforeAutospacing="1" w:after="100" w:afterAutospacing="1" w:line="240" w:lineRule="auto"/>
          </w:pPr>
        </w:pPrChange>
      </w:pPr>
      <w:del w:id="856" w:author="John Benito" w:date="2012-03-15T15:27:00Z">
        <w:r w:rsidRPr="00751D94">
          <w:rPr>
            <w:rStyle w:val="Strong"/>
            <w:rFonts w:asciiTheme="minorHAnsi" w:hAnsiTheme="minorHAnsi"/>
            <w:sz w:val="24"/>
            <w:szCs w:val="24"/>
            <w:rPrChange w:id="857" w:author="John Benito" w:date="2012-03-15T15:31:00Z">
              <w:rPr>
                <w:rStyle w:val="Strong"/>
                <w:szCs w:val="24"/>
              </w:rPr>
            </w:rPrChange>
          </w:rPr>
          <w:delText>A possible method of operation</w:delText>
        </w:r>
      </w:del>
    </w:p>
    <w:p w:rsidR="00000000" w:rsidRDefault="00751D94">
      <w:pPr>
        <w:rPr>
          <w:rFonts w:asciiTheme="minorHAnsi" w:hAnsiTheme="minorHAnsi"/>
          <w:sz w:val="24"/>
          <w:szCs w:val="24"/>
          <w:rPrChange w:id="858" w:author="John Benito" w:date="2012-03-15T15:31:00Z">
            <w:rPr/>
          </w:rPrChange>
        </w:rPr>
        <w:pPrChange w:id="859" w:author="John Benito" w:date="2012-03-15T15:30:00Z">
          <w:pPr>
            <w:pStyle w:val="Heading1"/>
            <w:spacing w:after="0"/>
            <w:jc w:val="center"/>
          </w:pPr>
        </w:pPrChange>
      </w:pPr>
      <w:r w:rsidRPr="00751D94">
        <w:rPr>
          <w:rFonts w:asciiTheme="minorHAnsi" w:hAnsiTheme="minorHAnsi"/>
          <w:sz w:val="24"/>
          <w:szCs w:val="24"/>
          <w:rPrChange w:id="860" w:author="John Benito" w:date="2012-03-15T15:31:00Z">
            <w:rPr/>
          </w:rPrChange>
        </w:rPr>
        <w:t>This annex describes one possible way of using the interfaces specified in Clause 6 of this International Standard.</w:t>
      </w:r>
    </w:p>
    <w:p w:rsidR="00170153" w:rsidRPr="00595C03" w:rsidRDefault="00170153" w:rsidP="00D562B9">
      <w:pPr>
        <w:numPr>
          <w:ilvl w:val="0"/>
          <w:numId w:val="10"/>
        </w:numPr>
        <w:spacing w:before="100" w:beforeAutospacing="1" w:after="100" w:afterAutospacing="1" w:line="240" w:lineRule="auto"/>
        <w:rPr>
          <w:rFonts w:eastAsia="Times New Roman"/>
          <w:b/>
          <w:color w:val="000000"/>
          <w:sz w:val="24"/>
          <w:szCs w:val="24"/>
        </w:rPr>
      </w:pPr>
      <w:r w:rsidRPr="00595C03">
        <w:rPr>
          <w:rFonts w:eastAsia="Times New Roman"/>
          <w:b/>
          <w:color w:val="000000"/>
          <w:sz w:val="24"/>
          <w:szCs w:val="24"/>
        </w:rPr>
        <w:t xml:space="preserve">Publisher obtains a </w:t>
      </w:r>
      <w:r w:rsidRPr="00595C03">
        <w:rPr>
          <w:rFonts w:eastAsia="Times New Roman"/>
          <w:b/>
          <w:bCs/>
          <w:color w:val="000000"/>
          <w:sz w:val="24"/>
          <w:szCs w:val="24"/>
        </w:rPr>
        <w:t>Code Signing Digital ID</w:t>
      </w:r>
      <w:r w:rsidRPr="00595C03">
        <w:rPr>
          <w:rFonts w:eastAsia="Times New Roman"/>
          <w:b/>
          <w:color w:val="000000"/>
          <w:sz w:val="24"/>
          <w:szCs w:val="24"/>
        </w:rPr>
        <w:t xml:space="preserve"> (Software Publishing Certificate) from a global certificate authority</w:t>
      </w:r>
    </w:p>
    <w:p w:rsidR="00170153" w:rsidRPr="009E1DE1" w:rsidRDefault="00170153" w:rsidP="00391D79">
      <w:pPr>
        <w:spacing w:before="100" w:beforeAutospacing="1" w:after="100" w:afterAutospacing="1" w:line="240" w:lineRule="auto"/>
        <w:ind w:left="720"/>
        <w:rPr>
          <w:color w:val="000000"/>
          <w:sz w:val="20"/>
          <w:szCs w:val="24"/>
        </w:rPr>
      </w:pPr>
      <w:r w:rsidRPr="009E1DE1">
        <w:rPr>
          <w:color w:val="000000"/>
          <w:sz w:val="20"/>
          <w:szCs w:val="24"/>
        </w:rPr>
        <w:t>(</w:t>
      </w:r>
      <w:proofErr w:type="gramStart"/>
      <w:r w:rsidRPr="009E1DE1">
        <w:rPr>
          <w:color w:val="000000"/>
          <w:sz w:val="20"/>
          <w:szCs w:val="24"/>
        </w:rPr>
        <w:t>how</w:t>
      </w:r>
      <w:proofErr w:type="gramEnd"/>
      <w:r w:rsidRPr="009E1DE1">
        <w:rPr>
          <w:color w:val="000000"/>
          <w:sz w:val="20"/>
          <w:szCs w:val="24"/>
        </w:rPr>
        <w:t xml:space="preserve"> one obtains a Code Signing Digital ID may be out of scope and might be better left to other standards bodies such as the World Wide Web Consortium (W3C))</w:t>
      </w:r>
    </w:p>
    <w:p w:rsidR="00170153" w:rsidRPr="00C6755F" w:rsidRDefault="00170153" w:rsidP="00170153">
      <w:pPr>
        <w:spacing w:before="100" w:beforeAutospacing="1" w:after="100" w:afterAutospacing="1" w:line="240" w:lineRule="auto"/>
        <w:ind w:left="720"/>
        <w:rPr>
          <w:rFonts w:eastAsia="Times New Roman"/>
          <w:color w:val="000000"/>
          <w:sz w:val="24"/>
          <w:szCs w:val="24"/>
        </w:rPr>
      </w:pPr>
      <w:r w:rsidRPr="00C6755F">
        <w:rPr>
          <w:color w:val="000000"/>
          <w:sz w:val="24"/>
          <w:szCs w:val="24"/>
        </w:rPr>
        <w:t>A software publisher's request for certification is sent to the Certification Authority (CA).  It is expected that the CAs will have Web sites that walk the applicant through the application process.  Applicants will be able to look at the entire policy and practices statements of the CA.  The utilities that an applicant needs to generate signatures should also be available.</w:t>
      </w:r>
    </w:p>
    <w:p w:rsidR="00170153" w:rsidRPr="00C6755F" w:rsidRDefault="00170153" w:rsidP="00170153">
      <w:pPr>
        <w:pStyle w:val="NormalWeb"/>
        <w:ind w:left="720"/>
        <w:rPr>
          <w:rFonts w:ascii="Calibri" w:hAnsi="Calibri"/>
          <w:color w:val="000000"/>
        </w:rPr>
      </w:pPr>
      <w:r w:rsidRPr="00C6755F">
        <w:rPr>
          <w:rFonts w:ascii="Calibri" w:hAnsi="Calibri"/>
          <w:color w:val="000000"/>
        </w:rPr>
        <w:t>Digital IDs can be either issued to a company or an individual.  In either case, the global certificate authority must validate the identification of the company and applicant.  Validation for applicants would be in the form of a federally issued identification for applicants and a Dun &amp; Bradstreet number.  Tables 1 and 2, respectively, contain the criteria for a commercial and individual code signer.</w:t>
      </w:r>
    </w:p>
    <w:p w:rsidR="00170153" w:rsidRPr="00C6755F" w:rsidRDefault="00170153" w:rsidP="00170153">
      <w:pPr>
        <w:pStyle w:val="NormalWeb"/>
        <w:ind w:left="720"/>
        <w:rPr>
          <w:rFonts w:ascii="Calibri" w:hAnsi="Calibri"/>
          <w:color w:val="000000"/>
        </w:rPr>
      </w:pPr>
      <w:r w:rsidRPr="00C6755F">
        <w:rPr>
          <w:rFonts w:ascii="Calibri" w:hAnsi="Calibri"/>
          <w:color w:val="000000"/>
        </w:rPr>
        <w:t>Proof of identification of an applicant must be made.  Simply trusting the applicant’s ID via a web site is insufficient.  Additional verification of the applicant’s ID should be commensurate with the application process for a federally issued ID, such as a passport.  Sending in a federally issued ID, such as a passport, to the CA would be sufficient for proof of identification.</w:t>
      </w:r>
    </w:p>
    <w:p w:rsidR="00170153" w:rsidRPr="00C6755F" w:rsidRDefault="00170153" w:rsidP="00170153">
      <w:pPr>
        <w:pStyle w:val="NormalWeb"/>
        <w:ind w:left="720"/>
        <w:rPr>
          <w:rFonts w:ascii="Calibri" w:hAnsi="Calibri"/>
          <w:color w:val="000000"/>
        </w:rPr>
      </w:pPr>
      <w:r w:rsidRPr="00C6755F">
        <w:rPr>
          <w:rFonts w:ascii="Calibri" w:hAnsi="Calibri"/>
          <w:color w:val="000000"/>
        </w:rPr>
        <w:t>The applicant must generate a key pair using either hardware or software encryption technology.  The public key is sent to the CA during the application process.  Due to the identity requirements, the private key must be sent by mail or courier to the applicant.</w:t>
      </w:r>
    </w:p>
    <w:tbl>
      <w:tblPr>
        <w:tblW w:w="7200" w:type="dxa"/>
        <w:jc w:val="center"/>
        <w:tblBorders>
          <w:top w:val="single" w:sz="6" w:space="0" w:color="BBBBBB"/>
          <w:left w:val="single" w:sz="6" w:space="0" w:color="BBBBBB"/>
          <w:bottom w:val="single" w:sz="6" w:space="0" w:color="BBBBBB"/>
          <w:right w:val="single" w:sz="6" w:space="0" w:color="BBBBBB"/>
        </w:tblBorders>
        <w:tblCellMar>
          <w:top w:w="15" w:type="dxa"/>
          <w:left w:w="15" w:type="dxa"/>
          <w:bottom w:w="15" w:type="dxa"/>
          <w:right w:w="15" w:type="dxa"/>
        </w:tblCellMar>
        <w:tblLook w:val="04A0"/>
      </w:tblPr>
      <w:tblGrid>
        <w:gridCol w:w="1440"/>
        <w:gridCol w:w="5760"/>
      </w:tblGrid>
      <w:tr w:rsidR="00170153" w:rsidRPr="00C6755F">
        <w:trPr>
          <w:jc w:val="center"/>
        </w:trPr>
        <w:tc>
          <w:tcPr>
            <w:tcW w:w="1440" w:type="dxa"/>
            <w:tcBorders>
              <w:top w:val="single" w:sz="6" w:space="0" w:color="BBBBBB"/>
              <w:left w:val="single" w:sz="6" w:space="0" w:color="BBBBBB"/>
              <w:bottom w:val="single" w:sz="6" w:space="0" w:color="BBBBBB"/>
              <w:right w:val="single" w:sz="6" w:space="0" w:color="BBBBBB"/>
            </w:tcBorders>
            <w:shd w:val="clear" w:color="auto" w:fill="FFFFFF"/>
            <w:tcMar>
              <w:top w:w="60" w:type="dxa"/>
              <w:left w:w="60" w:type="dxa"/>
              <w:bottom w:w="60" w:type="dxa"/>
              <w:right w:w="60" w:type="dxa"/>
            </w:tcMar>
          </w:tcPr>
          <w:p w:rsidR="00170153" w:rsidRPr="00C6755F" w:rsidRDefault="00170153" w:rsidP="00170153">
            <w:pPr>
              <w:spacing w:before="100" w:beforeAutospacing="1" w:after="100" w:afterAutospacing="1" w:line="240" w:lineRule="auto"/>
              <w:ind w:right="15"/>
              <w:rPr>
                <w:rFonts w:eastAsia="Times New Roman"/>
                <w:color w:val="000000"/>
                <w:sz w:val="24"/>
                <w:szCs w:val="24"/>
              </w:rPr>
            </w:pPr>
            <w:r w:rsidRPr="00C6755F">
              <w:rPr>
                <w:rFonts w:eastAsia="Times New Roman"/>
                <w:color w:val="000000"/>
                <w:sz w:val="24"/>
                <w:szCs w:val="24"/>
              </w:rPr>
              <w:t>Identification</w:t>
            </w:r>
          </w:p>
        </w:tc>
        <w:tc>
          <w:tcPr>
            <w:tcW w:w="5760" w:type="dxa"/>
            <w:tcBorders>
              <w:top w:val="single" w:sz="6" w:space="0" w:color="BBBBBB"/>
              <w:left w:val="single" w:sz="6" w:space="0" w:color="BBBBBB"/>
              <w:bottom w:val="single" w:sz="6" w:space="0" w:color="BBBBBB"/>
              <w:right w:val="single" w:sz="6" w:space="0" w:color="BBBBBB"/>
            </w:tcBorders>
            <w:shd w:val="clear" w:color="auto" w:fill="FFFFFF"/>
            <w:tcMar>
              <w:top w:w="60" w:type="dxa"/>
              <w:left w:w="60" w:type="dxa"/>
              <w:bottom w:w="60" w:type="dxa"/>
              <w:right w:w="60" w:type="dxa"/>
            </w:tcMar>
          </w:tcPr>
          <w:p w:rsidR="00170153" w:rsidRPr="00C6755F" w:rsidRDefault="00170153" w:rsidP="00170153">
            <w:pPr>
              <w:spacing w:before="100" w:beforeAutospacing="1" w:after="100" w:afterAutospacing="1" w:line="240" w:lineRule="auto"/>
              <w:ind w:left="15" w:right="15"/>
              <w:rPr>
                <w:rFonts w:eastAsia="Times New Roman"/>
                <w:color w:val="000000"/>
                <w:sz w:val="24"/>
                <w:szCs w:val="24"/>
              </w:rPr>
            </w:pPr>
            <w:r w:rsidRPr="00C6755F">
              <w:rPr>
                <w:rFonts w:eastAsia="Times New Roman"/>
                <w:color w:val="000000"/>
                <w:sz w:val="24"/>
                <w:szCs w:val="24"/>
              </w:rPr>
              <w:t>Applicants must submit their name, address, and other material along with a copy of their federally issued id that proves their identity as corporate representatives. Proof of identify requires either personal presence or registered credentials.</w:t>
            </w:r>
          </w:p>
        </w:tc>
      </w:tr>
      <w:tr w:rsidR="00170153" w:rsidRPr="00C6755F">
        <w:trPr>
          <w:jc w:val="center"/>
        </w:trPr>
        <w:tc>
          <w:tcPr>
            <w:tcW w:w="1440" w:type="dxa"/>
            <w:tcBorders>
              <w:top w:val="single" w:sz="6" w:space="0" w:color="BBBBBB"/>
              <w:left w:val="single" w:sz="6" w:space="0" w:color="BBBBBB"/>
              <w:bottom w:val="single" w:sz="6" w:space="0" w:color="BBBBBB"/>
              <w:right w:val="single" w:sz="6" w:space="0" w:color="BBBBBB"/>
            </w:tcBorders>
            <w:shd w:val="clear" w:color="auto" w:fill="FFFFFF"/>
            <w:tcMar>
              <w:top w:w="60" w:type="dxa"/>
              <w:left w:w="60" w:type="dxa"/>
              <w:bottom w:w="60" w:type="dxa"/>
              <w:right w:w="60" w:type="dxa"/>
            </w:tcMar>
          </w:tcPr>
          <w:p w:rsidR="00170153" w:rsidRPr="00C6755F" w:rsidRDefault="00170153" w:rsidP="00170153">
            <w:pPr>
              <w:spacing w:before="100" w:beforeAutospacing="1" w:after="100" w:afterAutospacing="1" w:line="240" w:lineRule="auto"/>
              <w:ind w:left="15" w:right="15"/>
              <w:rPr>
                <w:rFonts w:eastAsia="Times New Roman"/>
                <w:color w:val="000000"/>
                <w:sz w:val="24"/>
                <w:szCs w:val="24"/>
              </w:rPr>
            </w:pPr>
            <w:r w:rsidRPr="00C6755F">
              <w:rPr>
                <w:rFonts w:eastAsia="Times New Roman"/>
                <w:color w:val="000000"/>
                <w:sz w:val="24"/>
                <w:szCs w:val="24"/>
              </w:rPr>
              <w:t>Agreement</w:t>
            </w:r>
          </w:p>
        </w:tc>
        <w:tc>
          <w:tcPr>
            <w:tcW w:w="5760" w:type="dxa"/>
            <w:tcBorders>
              <w:top w:val="single" w:sz="6" w:space="0" w:color="BBBBBB"/>
              <w:left w:val="single" w:sz="6" w:space="0" w:color="BBBBBB"/>
              <w:bottom w:val="single" w:sz="6" w:space="0" w:color="BBBBBB"/>
              <w:right w:val="single" w:sz="6" w:space="0" w:color="BBBBBB"/>
            </w:tcBorders>
            <w:shd w:val="clear" w:color="auto" w:fill="FFFFFF"/>
            <w:tcMar>
              <w:top w:w="60" w:type="dxa"/>
              <w:left w:w="60" w:type="dxa"/>
              <w:bottom w:w="60" w:type="dxa"/>
              <w:right w:w="60" w:type="dxa"/>
            </w:tcMar>
          </w:tcPr>
          <w:p w:rsidR="00170153" w:rsidRPr="00C6755F" w:rsidRDefault="00170153" w:rsidP="00170153">
            <w:pPr>
              <w:spacing w:before="100" w:beforeAutospacing="1" w:after="100" w:afterAutospacing="1" w:line="240" w:lineRule="auto"/>
              <w:ind w:left="15" w:right="15"/>
              <w:rPr>
                <w:rFonts w:eastAsia="Times New Roman"/>
                <w:color w:val="000000"/>
                <w:sz w:val="24"/>
                <w:szCs w:val="24"/>
              </w:rPr>
            </w:pPr>
            <w:r w:rsidRPr="00C6755F">
              <w:rPr>
                <w:rFonts w:eastAsia="Times New Roman"/>
                <w:color w:val="000000"/>
                <w:sz w:val="24"/>
                <w:szCs w:val="24"/>
              </w:rPr>
              <w:t>Applicants must agree to not distribute software that they know, or should have known, contains viruses or would otherwise harm a user's computer or code.</w:t>
            </w:r>
          </w:p>
        </w:tc>
      </w:tr>
      <w:tr w:rsidR="00170153" w:rsidRPr="00C6755F">
        <w:trPr>
          <w:jc w:val="center"/>
        </w:trPr>
        <w:tc>
          <w:tcPr>
            <w:tcW w:w="1440" w:type="dxa"/>
            <w:tcBorders>
              <w:top w:val="single" w:sz="6" w:space="0" w:color="BBBBBB"/>
              <w:left w:val="single" w:sz="6" w:space="0" w:color="BBBBBB"/>
              <w:bottom w:val="single" w:sz="6" w:space="0" w:color="BBBBBB"/>
              <w:right w:val="single" w:sz="6" w:space="0" w:color="BBBBBB"/>
            </w:tcBorders>
            <w:shd w:val="clear" w:color="auto" w:fill="FFFFFF"/>
            <w:tcMar>
              <w:top w:w="60" w:type="dxa"/>
              <w:left w:w="60" w:type="dxa"/>
              <w:bottom w:w="60" w:type="dxa"/>
              <w:right w:w="60" w:type="dxa"/>
            </w:tcMar>
          </w:tcPr>
          <w:p w:rsidR="00170153" w:rsidRPr="00C6755F" w:rsidRDefault="00170153" w:rsidP="00170153">
            <w:pPr>
              <w:spacing w:before="100" w:beforeAutospacing="1" w:after="100" w:afterAutospacing="1" w:line="240" w:lineRule="auto"/>
              <w:ind w:left="15" w:right="15"/>
              <w:rPr>
                <w:rFonts w:eastAsia="Times New Roman"/>
                <w:color w:val="000000"/>
                <w:sz w:val="24"/>
                <w:szCs w:val="24"/>
              </w:rPr>
            </w:pPr>
            <w:r w:rsidRPr="00C6755F">
              <w:rPr>
                <w:rFonts w:eastAsia="Times New Roman"/>
                <w:color w:val="000000"/>
                <w:sz w:val="24"/>
                <w:szCs w:val="24"/>
              </w:rPr>
              <w:t>Dun &amp; Bradstreet Rating</w:t>
            </w:r>
          </w:p>
        </w:tc>
        <w:tc>
          <w:tcPr>
            <w:tcW w:w="5760" w:type="dxa"/>
            <w:tcBorders>
              <w:top w:val="single" w:sz="6" w:space="0" w:color="BBBBBB"/>
              <w:left w:val="single" w:sz="6" w:space="0" w:color="BBBBBB"/>
              <w:bottom w:val="single" w:sz="6" w:space="0" w:color="BBBBBB"/>
              <w:right w:val="single" w:sz="6" w:space="0" w:color="BBBBBB"/>
            </w:tcBorders>
            <w:shd w:val="clear" w:color="auto" w:fill="FFFFFF"/>
            <w:tcMar>
              <w:top w:w="60" w:type="dxa"/>
              <w:left w:w="60" w:type="dxa"/>
              <w:bottom w:w="60" w:type="dxa"/>
              <w:right w:w="60" w:type="dxa"/>
            </w:tcMar>
          </w:tcPr>
          <w:p w:rsidR="00170153" w:rsidRPr="00C6755F" w:rsidRDefault="00170153" w:rsidP="00170153">
            <w:pPr>
              <w:keepNext/>
              <w:spacing w:before="100" w:beforeAutospacing="1" w:after="100" w:afterAutospacing="1" w:line="240" w:lineRule="auto"/>
              <w:ind w:left="15" w:right="15"/>
              <w:rPr>
                <w:rFonts w:eastAsia="Times New Roman"/>
                <w:color w:val="000000"/>
                <w:sz w:val="24"/>
                <w:szCs w:val="24"/>
              </w:rPr>
            </w:pPr>
            <w:r w:rsidRPr="00C6755F">
              <w:rPr>
                <w:rFonts w:eastAsia="Times New Roman"/>
                <w:color w:val="000000"/>
                <w:sz w:val="24"/>
                <w:szCs w:val="24"/>
              </w:rPr>
              <w:t>Applicants must achieve a level of financial standing as indicated by a D-U-N-S number (which indicates a company's financial stability) and any additional information provided by this service. This rating identifies the applicant as a corporation that is still in business. (Other financial rating services are being investigated.) Corporations that do not have a D-U-N-S number at the time of application (usually because of recent incorporation) can apply for one and expect a response in less than two weeks.</w:t>
            </w:r>
          </w:p>
        </w:tc>
      </w:tr>
    </w:tbl>
    <w:p w:rsidR="00170153" w:rsidRPr="00C6755F" w:rsidRDefault="00170153" w:rsidP="00170153">
      <w:pPr>
        <w:pStyle w:val="Caption"/>
        <w:spacing w:before="100" w:beforeAutospacing="1" w:after="100" w:afterAutospacing="1" w:line="240" w:lineRule="auto"/>
        <w:jc w:val="center"/>
        <w:rPr>
          <w:rFonts w:eastAsia="Times New Roman"/>
          <w:color w:val="000000"/>
          <w:sz w:val="24"/>
          <w:szCs w:val="24"/>
        </w:rPr>
      </w:pPr>
      <w:r w:rsidRPr="00C6755F">
        <w:rPr>
          <w:sz w:val="24"/>
          <w:szCs w:val="24"/>
        </w:rPr>
        <w:t xml:space="preserve">Table </w:t>
      </w:r>
      <w:r w:rsidR="00751D94" w:rsidRPr="00C6755F">
        <w:rPr>
          <w:sz w:val="24"/>
          <w:szCs w:val="24"/>
        </w:rPr>
        <w:fldChar w:fldCharType="begin"/>
      </w:r>
      <w:r w:rsidRPr="00C6755F">
        <w:rPr>
          <w:sz w:val="24"/>
          <w:szCs w:val="24"/>
        </w:rPr>
        <w:instrText xml:space="preserve"> SEQ Table \* ARABIC </w:instrText>
      </w:r>
      <w:r w:rsidR="00751D94" w:rsidRPr="00C6755F">
        <w:rPr>
          <w:sz w:val="24"/>
          <w:szCs w:val="24"/>
        </w:rPr>
        <w:fldChar w:fldCharType="separate"/>
      </w:r>
      <w:r w:rsidR="00075AFC">
        <w:rPr>
          <w:noProof/>
          <w:sz w:val="24"/>
          <w:szCs w:val="24"/>
        </w:rPr>
        <w:t>1</w:t>
      </w:r>
      <w:r w:rsidR="00751D94" w:rsidRPr="00C6755F">
        <w:rPr>
          <w:sz w:val="24"/>
          <w:szCs w:val="24"/>
        </w:rPr>
        <w:fldChar w:fldCharType="end"/>
      </w:r>
      <w:r w:rsidRPr="00C6755F">
        <w:rPr>
          <w:sz w:val="24"/>
          <w:szCs w:val="24"/>
        </w:rPr>
        <w:t>: Criteria for Commercial Code Publishing Certificate</w:t>
      </w:r>
    </w:p>
    <w:p w:rsidR="00170153" w:rsidRPr="00C6755F" w:rsidRDefault="00170153" w:rsidP="00170153">
      <w:pPr>
        <w:spacing w:before="100" w:beforeAutospacing="1" w:after="100" w:afterAutospacing="1" w:line="240" w:lineRule="auto"/>
        <w:ind w:left="720"/>
        <w:rPr>
          <w:rFonts w:eastAsia="Times New Roman"/>
          <w:color w:val="000000"/>
          <w:sz w:val="24"/>
          <w:szCs w:val="24"/>
        </w:rPr>
      </w:pPr>
    </w:p>
    <w:tbl>
      <w:tblPr>
        <w:tblW w:w="7200" w:type="dxa"/>
        <w:jc w:val="center"/>
        <w:tblBorders>
          <w:top w:val="single" w:sz="6" w:space="0" w:color="BBBBBB"/>
          <w:left w:val="single" w:sz="6" w:space="0" w:color="BBBBBB"/>
          <w:bottom w:val="single" w:sz="6" w:space="0" w:color="BBBBBB"/>
          <w:right w:val="single" w:sz="6" w:space="0" w:color="BBBBBB"/>
        </w:tblBorders>
        <w:tblCellMar>
          <w:top w:w="15" w:type="dxa"/>
          <w:left w:w="15" w:type="dxa"/>
          <w:bottom w:w="15" w:type="dxa"/>
          <w:right w:w="15" w:type="dxa"/>
        </w:tblCellMar>
        <w:tblLook w:val="04A0"/>
      </w:tblPr>
      <w:tblGrid>
        <w:gridCol w:w="1451"/>
        <w:gridCol w:w="5749"/>
      </w:tblGrid>
      <w:tr w:rsidR="00170153" w:rsidRPr="00C6755F">
        <w:trPr>
          <w:jc w:val="center"/>
        </w:trPr>
        <w:tc>
          <w:tcPr>
            <w:tcW w:w="1440" w:type="dxa"/>
            <w:tcBorders>
              <w:top w:val="single" w:sz="6" w:space="0" w:color="BBBBBB"/>
              <w:left w:val="single" w:sz="6" w:space="0" w:color="BBBBBB"/>
              <w:bottom w:val="single" w:sz="6" w:space="0" w:color="BBBBBB"/>
              <w:right w:val="single" w:sz="6" w:space="0" w:color="BBBBBB"/>
            </w:tcBorders>
            <w:shd w:val="clear" w:color="auto" w:fill="FFFFFF"/>
            <w:tcMar>
              <w:top w:w="60" w:type="dxa"/>
              <w:left w:w="60" w:type="dxa"/>
              <w:bottom w:w="60" w:type="dxa"/>
              <w:right w:w="60" w:type="dxa"/>
            </w:tcMar>
          </w:tcPr>
          <w:p w:rsidR="00170153" w:rsidRPr="00C6755F" w:rsidRDefault="00170153" w:rsidP="00170153">
            <w:pPr>
              <w:spacing w:before="100" w:beforeAutospacing="1" w:after="100" w:afterAutospacing="1" w:line="240" w:lineRule="auto"/>
              <w:ind w:left="15" w:right="15"/>
              <w:rPr>
                <w:rFonts w:eastAsia="Times New Roman"/>
                <w:color w:val="000000"/>
                <w:sz w:val="24"/>
                <w:szCs w:val="24"/>
              </w:rPr>
            </w:pPr>
            <w:r w:rsidRPr="00C6755F">
              <w:rPr>
                <w:rFonts w:eastAsia="Times New Roman"/>
                <w:color w:val="000000"/>
                <w:sz w:val="24"/>
                <w:szCs w:val="24"/>
              </w:rPr>
              <w:t>Identification</w:t>
            </w:r>
          </w:p>
        </w:tc>
        <w:tc>
          <w:tcPr>
            <w:tcW w:w="5760" w:type="dxa"/>
            <w:tcBorders>
              <w:top w:val="single" w:sz="6" w:space="0" w:color="BBBBBB"/>
              <w:left w:val="single" w:sz="6" w:space="0" w:color="BBBBBB"/>
              <w:bottom w:val="single" w:sz="6" w:space="0" w:color="BBBBBB"/>
              <w:right w:val="single" w:sz="6" w:space="0" w:color="BBBBBB"/>
            </w:tcBorders>
            <w:shd w:val="clear" w:color="auto" w:fill="FFFFFF"/>
            <w:tcMar>
              <w:top w:w="60" w:type="dxa"/>
              <w:left w:w="60" w:type="dxa"/>
              <w:bottom w:w="60" w:type="dxa"/>
              <w:right w:w="60" w:type="dxa"/>
            </w:tcMar>
          </w:tcPr>
          <w:p w:rsidR="00170153" w:rsidRPr="00C6755F" w:rsidRDefault="00170153" w:rsidP="00170153">
            <w:pPr>
              <w:spacing w:before="100" w:beforeAutospacing="1" w:after="100" w:afterAutospacing="1" w:line="240" w:lineRule="auto"/>
              <w:ind w:left="15" w:right="15"/>
              <w:rPr>
                <w:rFonts w:eastAsia="Times New Roman"/>
                <w:color w:val="000000"/>
                <w:sz w:val="24"/>
                <w:szCs w:val="24"/>
              </w:rPr>
            </w:pPr>
            <w:r w:rsidRPr="00C6755F">
              <w:rPr>
                <w:rFonts w:eastAsia="Times New Roman"/>
                <w:color w:val="000000"/>
                <w:sz w:val="24"/>
                <w:szCs w:val="24"/>
              </w:rPr>
              <w:t>Applicants must submit their name, address, and other material along with a copy of their federally issued id that proves their identity as citizens of the country where they reside.  Information provided will be checked against an independent authority to validate their credentials.</w:t>
            </w:r>
          </w:p>
        </w:tc>
      </w:tr>
      <w:tr w:rsidR="00170153" w:rsidRPr="00C6755F">
        <w:trPr>
          <w:jc w:val="center"/>
        </w:trPr>
        <w:tc>
          <w:tcPr>
            <w:tcW w:w="1440" w:type="dxa"/>
            <w:tcBorders>
              <w:top w:val="single" w:sz="6" w:space="0" w:color="BBBBBB"/>
              <w:left w:val="single" w:sz="6" w:space="0" w:color="BBBBBB"/>
              <w:bottom w:val="single" w:sz="6" w:space="0" w:color="BBBBBB"/>
              <w:right w:val="single" w:sz="6" w:space="0" w:color="BBBBBB"/>
            </w:tcBorders>
            <w:shd w:val="clear" w:color="auto" w:fill="FFFFFF"/>
            <w:tcMar>
              <w:top w:w="60" w:type="dxa"/>
              <w:left w:w="60" w:type="dxa"/>
              <w:bottom w:w="60" w:type="dxa"/>
              <w:right w:w="60" w:type="dxa"/>
            </w:tcMar>
          </w:tcPr>
          <w:p w:rsidR="00170153" w:rsidRPr="00C6755F" w:rsidRDefault="00170153" w:rsidP="00170153">
            <w:pPr>
              <w:spacing w:before="100" w:beforeAutospacing="1" w:after="100" w:afterAutospacing="1" w:line="240" w:lineRule="auto"/>
              <w:ind w:left="15" w:right="15"/>
              <w:rPr>
                <w:rFonts w:eastAsia="Times New Roman"/>
                <w:color w:val="000000"/>
                <w:sz w:val="24"/>
                <w:szCs w:val="24"/>
              </w:rPr>
            </w:pPr>
            <w:r w:rsidRPr="00C6755F">
              <w:rPr>
                <w:rFonts w:eastAsia="Times New Roman"/>
                <w:color w:val="000000"/>
                <w:sz w:val="24"/>
                <w:szCs w:val="24"/>
              </w:rPr>
              <w:t>Agreement</w:t>
            </w:r>
          </w:p>
        </w:tc>
        <w:tc>
          <w:tcPr>
            <w:tcW w:w="5760" w:type="dxa"/>
            <w:tcBorders>
              <w:top w:val="single" w:sz="6" w:space="0" w:color="BBBBBB"/>
              <w:left w:val="single" w:sz="6" w:space="0" w:color="BBBBBB"/>
              <w:bottom w:val="single" w:sz="6" w:space="0" w:color="BBBBBB"/>
              <w:right w:val="single" w:sz="6" w:space="0" w:color="BBBBBB"/>
            </w:tcBorders>
            <w:shd w:val="clear" w:color="auto" w:fill="FFFFFF"/>
            <w:tcMar>
              <w:top w:w="60" w:type="dxa"/>
              <w:left w:w="60" w:type="dxa"/>
              <w:bottom w:w="60" w:type="dxa"/>
              <w:right w:w="60" w:type="dxa"/>
            </w:tcMar>
          </w:tcPr>
          <w:p w:rsidR="00170153" w:rsidRPr="00C6755F" w:rsidRDefault="00170153" w:rsidP="00170153">
            <w:pPr>
              <w:keepNext/>
              <w:spacing w:before="100" w:beforeAutospacing="1" w:after="100" w:afterAutospacing="1" w:line="240" w:lineRule="auto"/>
              <w:ind w:left="15" w:right="15"/>
              <w:rPr>
                <w:rFonts w:eastAsia="Times New Roman"/>
                <w:color w:val="000000"/>
                <w:sz w:val="24"/>
                <w:szCs w:val="24"/>
              </w:rPr>
            </w:pPr>
            <w:r w:rsidRPr="00C6755F">
              <w:rPr>
                <w:rFonts w:eastAsia="Times New Roman"/>
                <w:color w:val="000000"/>
                <w:sz w:val="24"/>
                <w:szCs w:val="24"/>
              </w:rPr>
              <w:t>Applicants must agree that they cannot and will not distribute software that they know, or should have known contains viruses or would otherwise maliciously harm the user's computer or code.</w:t>
            </w:r>
          </w:p>
        </w:tc>
      </w:tr>
      <w:tr w:rsidR="00170153" w:rsidRPr="00C6755F">
        <w:trPr>
          <w:jc w:val="center"/>
        </w:trPr>
        <w:tc>
          <w:tcPr>
            <w:tcW w:w="1440" w:type="dxa"/>
            <w:tcBorders>
              <w:top w:val="single" w:sz="6" w:space="0" w:color="BBBBBB"/>
              <w:left w:val="single" w:sz="6" w:space="0" w:color="BBBBBB"/>
              <w:bottom w:val="single" w:sz="6" w:space="0" w:color="BBBBBB"/>
              <w:right w:val="single" w:sz="6" w:space="0" w:color="BBBBBB"/>
            </w:tcBorders>
            <w:shd w:val="clear" w:color="auto" w:fill="FFFFFF"/>
            <w:tcMar>
              <w:top w:w="60" w:type="dxa"/>
              <w:left w:w="60" w:type="dxa"/>
              <w:bottom w:w="60" w:type="dxa"/>
              <w:right w:w="60" w:type="dxa"/>
            </w:tcMar>
          </w:tcPr>
          <w:p w:rsidR="00170153" w:rsidRPr="00C6755F" w:rsidRDefault="00170153" w:rsidP="00170153">
            <w:pPr>
              <w:spacing w:before="100" w:beforeAutospacing="1" w:after="100" w:afterAutospacing="1" w:line="240" w:lineRule="auto"/>
              <w:ind w:left="15" w:right="15"/>
              <w:rPr>
                <w:rFonts w:eastAsia="Times New Roman"/>
                <w:color w:val="000000"/>
                <w:sz w:val="24"/>
                <w:szCs w:val="24"/>
              </w:rPr>
            </w:pPr>
          </w:p>
        </w:tc>
        <w:tc>
          <w:tcPr>
            <w:tcW w:w="5760" w:type="dxa"/>
            <w:tcBorders>
              <w:top w:val="single" w:sz="6" w:space="0" w:color="BBBBBB"/>
              <w:left w:val="single" w:sz="6" w:space="0" w:color="BBBBBB"/>
              <w:bottom w:val="single" w:sz="6" w:space="0" w:color="BBBBBB"/>
              <w:right w:val="single" w:sz="6" w:space="0" w:color="BBBBBB"/>
            </w:tcBorders>
            <w:shd w:val="clear" w:color="auto" w:fill="FFFFFF"/>
            <w:tcMar>
              <w:top w:w="60" w:type="dxa"/>
              <w:left w:w="60" w:type="dxa"/>
              <w:bottom w:w="60" w:type="dxa"/>
              <w:right w:w="60" w:type="dxa"/>
            </w:tcMar>
          </w:tcPr>
          <w:p w:rsidR="00170153" w:rsidRPr="00C6755F" w:rsidRDefault="00170153" w:rsidP="00170153">
            <w:pPr>
              <w:keepNext/>
              <w:spacing w:before="100" w:beforeAutospacing="1" w:after="100" w:afterAutospacing="1" w:line="240" w:lineRule="auto"/>
              <w:ind w:left="15" w:right="15"/>
              <w:rPr>
                <w:rFonts w:eastAsia="Times New Roman"/>
                <w:color w:val="000000"/>
                <w:sz w:val="24"/>
                <w:szCs w:val="24"/>
              </w:rPr>
            </w:pPr>
          </w:p>
        </w:tc>
      </w:tr>
    </w:tbl>
    <w:p w:rsidR="00170153" w:rsidRPr="00C6755F" w:rsidRDefault="00170153" w:rsidP="00170153">
      <w:pPr>
        <w:pStyle w:val="Caption"/>
        <w:spacing w:before="100" w:beforeAutospacing="1" w:after="100" w:afterAutospacing="1" w:line="240" w:lineRule="auto"/>
        <w:jc w:val="center"/>
        <w:rPr>
          <w:sz w:val="24"/>
          <w:szCs w:val="24"/>
        </w:rPr>
      </w:pPr>
      <w:r w:rsidRPr="00C6755F">
        <w:rPr>
          <w:sz w:val="24"/>
          <w:szCs w:val="24"/>
        </w:rPr>
        <w:t xml:space="preserve">Table </w:t>
      </w:r>
      <w:r w:rsidR="00751D94" w:rsidRPr="00C6755F">
        <w:rPr>
          <w:sz w:val="24"/>
          <w:szCs w:val="24"/>
        </w:rPr>
        <w:fldChar w:fldCharType="begin"/>
      </w:r>
      <w:r w:rsidRPr="00C6755F">
        <w:rPr>
          <w:sz w:val="24"/>
          <w:szCs w:val="24"/>
        </w:rPr>
        <w:instrText xml:space="preserve"> SEQ Table \* ARABIC </w:instrText>
      </w:r>
      <w:r w:rsidR="00751D94" w:rsidRPr="00C6755F">
        <w:rPr>
          <w:sz w:val="24"/>
          <w:szCs w:val="24"/>
        </w:rPr>
        <w:fldChar w:fldCharType="separate"/>
      </w:r>
      <w:r w:rsidR="00075AFC">
        <w:rPr>
          <w:noProof/>
          <w:sz w:val="24"/>
          <w:szCs w:val="24"/>
        </w:rPr>
        <w:t>2</w:t>
      </w:r>
      <w:r w:rsidR="00751D94" w:rsidRPr="00C6755F">
        <w:rPr>
          <w:sz w:val="24"/>
          <w:szCs w:val="24"/>
        </w:rPr>
        <w:fldChar w:fldCharType="end"/>
      </w:r>
      <w:r w:rsidRPr="00C6755F">
        <w:rPr>
          <w:sz w:val="24"/>
          <w:szCs w:val="24"/>
        </w:rPr>
        <w:t>: Criteria for Individual Code Publishing Certificate</w:t>
      </w:r>
    </w:p>
    <w:p w:rsidR="00170153" w:rsidRPr="009E1DE1" w:rsidRDefault="00170153" w:rsidP="00170153">
      <w:pPr>
        <w:spacing w:before="100" w:beforeAutospacing="1" w:after="100" w:afterAutospacing="1" w:line="240" w:lineRule="auto"/>
        <w:rPr>
          <w:rFonts w:eastAsia="Times New Roman"/>
          <w:b/>
          <w:color w:val="000000"/>
          <w:sz w:val="24"/>
          <w:szCs w:val="24"/>
        </w:rPr>
      </w:pPr>
    </w:p>
    <w:p w:rsidR="00170153" w:rsidRPr="00C6755F" w:rsidRDefault="00170153" w:rsidP="00170153">
      <w:pPr>
        <w:numPr>
          <w:ilvl w:val="0"/>
          <w:numId w:val="10"/>
        </w:numPr>
        <w:spacing w:before="100" w:beforeAutospacing="1" w:after="100" w:afterAutospacing="1" w:line="240" w:lineRule="auto"/>
        <w:rPr>
          <w:rFonts w:eastAsia="Times New Roman"/>
          <w:b/>
          <w:color w:val="000000"/>
          <w:sz w:val="24"/>
          <w:szCs w:val="24"/>
        </w:rPr>
      </w:pPr>
      <w:r w:rsidRPr="00C6755F">
        <w:rPr>
          <w:rFonts w:eastAsia="Times New Roman"/>
          <w:b/>
          <w:color w:val="000000"/>
          <w:sz w:val="24"/>
          <w:szCs w:val="24"/>
        </w:rPr>
        <w:t>Publisher develops code or modifies previously signed code</w:t>
      </w:r>
    </w:p>
    <w:p w:rsidR="00170153" w:rsidRPr="00C6755F" w:rsidRDefault="00170153" w:rsidP="00170153">
      <w:pPr>
        <w:spacing w:before="100" w:beforeAutospacing="1" w:after="100" w:afterAutospacing="1" w:line="240" w:lineRule="auto"/>
        <w:rPr>
          <w:rFonts w:eastAsia="Times New Roman"/>
          <w:b/>
          <w:color w:val="000000"/>
          <w:sz w:val="24"/>
          <w:szCs w:val="24"/>
        </w:rPr>
      </w:pPr>
    </w:p>
    <w:p w:rsidR="00170153" w:rsidRPr="009E1DE1" w:rsidRDefault="00170153" w:rsidP="00170153">
      <w:pPr>
        <w:numPr>
          <w:ilvl w:val="0"/>
          <w:numId w:val="10"/>
        </w:numPr>
        <w:spacing w:before="100" w:beforeAutospacing="1" w:after="100" w:afterAutospacing="1" w:line="240" w:lineRule="auto"/>
        <w:rPr>
          <w:rFonts w:eastAsia="Times New Roman"/>
          <w:b/>
          <w:color w:val="000000"/>
          <w:sz w:val="24"/>
          <w:szCs w:val="24"/>
        </w:rPr>
      </w:pPr>
      <w:r w:rsidRPr="00C6755F">
        <w:rPr>
          <w:rFonts w:eastAsia="Times New Roman"/>
          <w:b/>
          <w:color w:val="000000"/>
          <w:sz w:val="24"/>
          <w:szCs w:val="24"/>
        </w:rPr>
        <w:t>Calculate a hash of the code and create a new file containing the encrypted hash, the publisher's certificate and the code</w:t>
      </w:r>
    </w:p>
    <w:p w:rsidR="00170153" w:rsidRPr="00C6755F" w:rsidRDefault="00170153" w:rsidP="00170153">
      <w:pPr>
        <w:spacing w:before="100" w:beforeAutospacing="1" w:after="100" w:afterAutospacing="1" w:line="240" w:lineRule="auto"/>
        <w:ind w:left="720"/>
        <w:rPr>
          <w:rFonts w:eastAsia="Times New Roman"/>
          <w:color w:val="000000"/>
          <w:sz w:val="24"/>
          <w:szCs w:val="24"/>
        </w:rPr>
      </w:pPr>
      <w:r w:rsidRPr="00C6755F">
        <w:rPr>
          <w:rFonts w:eastAsia="Times New Roman"/>
          <w:color w:val="000000"/>
          <w:sz w:val="24"/>
          <w:szCs w:val="24"/>
        </w:rPr>
        <w:t xml:space="preserve">A one-way hash of the code is produced using </w:t>
      </w:r>
      <w:r w:rsidRPr="00C6755F">
        <w:rPr>
          <w:rFonts w:eastAsia="Times New Roman"/>
          <w:i/>
          <w:color w:val="000000"/>
          <w:sz w:val="24"/>
          <w:szCs w:val="24"/>
        </w:rPr>
        <w:t>certsigncode</w:t>
      </w:r>
      <w:r w:rsidRPr="00C6755F">
        <w:rPr>
          <w:rFonts w:eastAsia="Times New Roman"/>
          <w:color w:val="000000"/>
          <w:sz w:val="24"/>
          <w:szCs w:val="24"/>
        </w:rPr>
        <w:t>, thereby signing the code.  The hash and publisher’s certificate are inserted stored in a separate file.</w:t>
      </w:r>
    </w:p>
    <w:p w:rsidR="00170153" w:rsidRDefault="00170153" w:rsidP="00170153">
      <w:pPr>
        <w:spacing w:before="100" w:beforeAutospacing="1" w:after="100" w:afterAutospacing="1" w:line="240" w:lineRule="auto"/>
        <w:ind w:left="720"/>
        <w:rPr>
          <w:rFonts w:eastAsia="Times New Roman"/>
          <w:color w:val="000000"/>
          <w:sz w:val="24"/>
          <w:szCs w:val="24"/>
        </w:rPr>
      </w:pPr>
      <w:r w:rsidRPr="00C6755F">
        <w:rPr>
          <w:rFonts w:eastAsia="Times New Roman"/>
          <w:color w:val="000000"/>
          <w:sz w:val="24"/>
          <w:szCs w:val="24"/>
        </w:rPr>
        <w:t>In order to be able to verify the integrity of previously signed code, it must be possible to identify the responsible party for each section of code.  When new code modifies or in some way encapsulates previously signed code, the original code must be able to be identified so that its signature can be checked.  Therefore, iterative changes to code must be able to be reversed to identify previously signed versions.</w:t>
      </w:r>
    </w:p>
    <w:p w:rsidR="00170153" w:rsidRPr="009E1DE1" w:rsidRDefault="00170153" w:rsidP="00170153">
      <w:pPr>
        <w:spacing w:before="100" w:beforeAutospacing="1" w:after="100" w:afterAutospacing="1" w:line="240" w:lineRule="auto"/>
        <w:ind w:left="720"/>
        <w:rPr>
          <w:rFonts w:eastAsia="Times New Roman"/>
          <w:color w:val="000000"/>
          <w:sz w:val="24"/>
          <w:szCs w:val="24"/>
        </w:rPr>
      </w:pPr>
    </w:p>
    <w:p w:rsidR="00170153" w:rsidRPr="00C6755F" w:rsidRDefault="00170153" w:rsidP="00170153">
      <w:pPr>
        <w:numPr>
          <w:ilvl w:val="0"/>
          <w:numId w:val="10"/>
        </w:numPr>
        <w:spacing w:before="100" w:beforeAutospacing="1" w:after="100" w:afterAutospacing="1" w:line="240" w:lineRule="auto"/>
        <w:rPr>
          <w:rFonts w:eastAsia="Times New Roman"/>
          <w:b/>
          <w:color w:val="000000"/>
          <w:sz w:val="24"/>
          <w:szCs w:val="24"/>
        </w:rPr>
      </w:pPr>
      <w:r w:rsidRPr="00C6755F">
        <w:rPr>
          <w:rFonts w:eastAsia="Times New Roman"/>
          <w:b/>
          <w:color w:val="000000"/>
          <w:sz w:val="24"/>
          <w:szCs w:val="24"/>
        </w:rPr>
        <w:t>The digitally signed file is transmitted to the recipient</w:t>
      </w:r>
    </w:p>
    <w:p w:rsidR="00170153" w:rsidRPr="00C6755F" w:rsidRDefault="00170153" w:rsidP="00170153">
      <w:pPr>
        <w:pStyle w:val="ColorfulList-Accent11"/>
        <w:spacing w:before="100" w:beforeAutospacing="1" w:after="100" w:afterAutospacing="1" w:line="240" w:lineRule="auto"/>
        <w:ind w:left="360"/>
        <w:rPr>
          <w:rFonts w:eastAsia="Times New Roman"/>
          <w:color w:val="000000"/>
          <w:sz w:val="24"/>
          <w:szCs w:val="24"/>
        </w:rPr>
      </w:pPr>
    </w:p>
    <w:p w:rsidR="00170153" w:rsidRPr="00C6755F" w:rsidRDefault="00170153" w:rsidP="00170153">
      <w:pPr>
        <w:numPr>
          <w:ilvl w:val="0"/>
          <w:numId w:val="10"/>
        </w:numPr>
        <w:spacing w:before="100" w:beforeAutospacing="1" w:after="100" w:afterAutospacing="1" w:line="240" w:lineRule="auto"/>
        <w:rPr>
          <w:rFonts w:eastAsia="Times New Roman"/>
          <w:b/>
          <w:color w:val="000000"/>
          <w:sz w:val="24"/>
          <w:szCs w:val="24"/>
        </w:rPr>
      </w:pPr>
      <w:r w:rsidRPr="00C6755F">
        <w:rPr>
          <w:rFonts w:eastAsia="Times New Roman"/>
          <w:b/>
          <w:color w:val="000000"/>
          <w:sz w:val="24"/>
          <w:szCs w:val="24"/>
        </w:rPr>
        <w:t>The recipient produces a one-way hash of the code</w:t>
      </w:r>
    </w:p>
    <w:p w:rsidR="00170153" w:rsidRPr="00C6755F" w:rsidRDefault="00170153" w:rsidP="00170153">
      <w:pPr>
        <w:spacing w:before="100" w:beforeAutospacing="1" w:after="100" w:afterAutospacing="1" w:line="240" w:lineRule="auto"/>
        <w:rPr>
          <w:rFonts w:eastAsia="Times New Roman"/>
          <w:b/>
          <w:color w:val="000000"/>
          <w:sz w:val="24"/>
          <w:szCs w:val="24"/>
        </w:rPr>
      </w:pPr>
    </w:p>
    <w:p w:rsidR="00170153" w:rsidRPr="00C6755F" w:rsidRDefault="00170153" w:rsidP="00170153">
      <w:pPr>
        <w:numPr>
          <w:ilvl w:val="0"/>
          <w:numId w:val="10"/>
        </w:numPr>
        <w:spacing w:before="100" w:beforeAutospacing="1" w:after="100" w:afterAutospacing="1" w:line="240" w:lineRule="auto"/>
        <w:rPr>
          <w:rFonts w:eastAsia="Times New Roman"/>
          <w:b/>
          <w:color w:val="000000"/>
          <w:sz w:val="24"/>
          <w:szCs w:val="24"/>
        </w:rPr>
      </w:pPr>
      <w:r w:rsidRPr="00C6755F">
        <w:rPr>
          <w:rFonts w:eastAsia="Times New Roman"/>
          <w:b/>
          <w:color w:val="000000"/>
          <w:sz w:val="24"/>
          <w:szCs w:val="24"/>
        </w:rPr>
        <w:t>Using the publisher's public key contained within the publisher's Digital ID and the digital signature algorithm, the recipient browser decrypts the signed hash with the sender’s public key</w:t>
      </w:r>
    </w:p>
    <w:p w:rsidR="00170153" w:rsidRPr="00C6755F" w:rsidRDefault="00170153" w:rsidP="00170153">
      <w:pPr>
        <w:spacing w:before="100" w:beforeAutospacing="1" w:after="100" w:afterAutospacing="1" w:line="240" w:lineRule="auto"/>
        <w:rPr>
          <w:rFonts w:eastAsia="Times New Roman"/>
          <w:b/>
          <w:color w:val="000000"/>
          <w:sz w:val="24"/>
          <w:szCs w:val="24"/>
        </w:rPr>
      </w:pPr>
    </w:p>
    <w:p w:rsidR="00170153" w:rsidRPr="009E1DE1" w:rsidRDefault="00170153" w:rsidP="00170153">
      <w:pPr>
        <w:numPr>
          <w:ilvl w:val="0"/>
          <w:numId w:val="10"/>
        </w:numPr>
        <w:spacing w:before="100" w:beforeAutospacing="1" w:after="100" w:afterAutospacing="1" w:line="240" w:lineRule="auto"/>
        <w:rPr>
          <w:rFonts w:eastAsia="Times New Roman"/>
          <w:b/>
          <w:color w:val="000000"/>
          <w:sz w:val="24"/>
          <w:szCs w:val="24"/>
        </w:rPr>
      </w:pPr>
      <w:r w:rsidRPr="00C6755F">
        <w:rPr>
          <w:rFonts w:eastAsia="Times New Roman"/>
          <w:b/>
          <w:color w:val="000000"/>
          <w:sz w:val="24"/>
          <w:szCs w:val="24"/>
        </w:rPr>
        <w:t>The recipient compares the two hashes</w:t>
      </w:r>
    </w:p>
    <w:p w:rsidR="00170153" w:rsidRPr="00C6755F" w:rsidRDefault="00170153" w:rsidP="00170153">
      <w:pPr>
        <w:spacing w:before="100" w:beforeAutospacing="1" w:after="100" w:afterAutospacing="1" w:line="240" w:lineRule="auto"/>
        <w:ind w:left="720"/>
        <w:rPr>
          <w:rStyle w:val="Strong"/>
        </w:rPr>
      </w:pPr>
      <w:r w:rsidRPr="00C6755F">
        <w:rPr>
          <w:rFonts w:eastAsia="Times New Roman"/>
          <w:color w:val="000000"/>
          <w:sz w:val="24"/>
          <w:szCs w:val="24"/>
        </w:rPr>
        <w:t>If the signed hash matches the recipient's hash, the signature is valid and the document is intact and hasn't been altered since it was signed.</w:t>
      </w:r>
    </w:p>
    <w:p w:rsidR="00170153" w:rsidRPr="00C6755F" w:rsidRDefault="00170153" w:rsidP="00170153">
      <w:pPr>
        <w:spacing w:before="100" w:beforeAutospacing="1" w:after="100" w:afterAutospacing="1" w:line="240" w:lineRule="auto"/>
        <w:ind w:left="720"/>
        <w:rPr>
          <w:rFonts w:eastAsia="Times New Roman"/>
          <w:color w:val="000000"/>
          <w:sz w:val="24"/>
          <w:szCs w:val="24"/>
        </w:rPr>
      </w:pPr>
      <w:r w:rsidRPr="00C6755F">
        <w:rPr>
          <w:rFonts w:eastAsia="Times New Roman"/>
          <w:color w:val="000000"/>
          <w:sz w:val="24"/>
          <w:szCs w:val="24"/>
        </w:rPr>
        <w:t xml:space="preserve">Software that has multiple signings must be able to be “unwrapped” in order to recreate previously signed versions.  Iterative changes to code can be reversed to identify previously signed versions through the use of </w:t>
      </w:r>
      <w:proofErr w:type="spellStart"/>
      <w:r w:rsidRPr="00C6755F">
        <w:rPr>
          <w:rFonts w:eastAsia="Times New Roman"/>
          <w:i/>
          <w:color w:val="000000"/>
          <w:sz w:val="24"/>
          <w:szCs w:val="24"/>
        </w:rPr>
        <w:t>certunwrap</w:t>
      </w:r>
      <w:proofErr w:type="spellEnd"/>
      <w:r w:rsidRPr="00C6755F">
        <w:rPr>
          <w:rFonts w:eastAsia="Times New Roman"/>
          <w:color w:val="000000"/>
          <w:sz w:val="24"/>
          <w:szCs w:val="24"/>
        </w:rPr>
        <w:t>.</w:t>
      </w:r>
    </w:p>
    <w:p w:rsidR="00170153" w:rsidRPr="005A785D" w:rsidRDefault="00170153" w:rsidP="00170153">
      <w:pPr>
        <w:pStyle w:val="Heading1"/>
        <w:spacing w:before="100" w:beforeAutospacing="1" w:after="100" w:afterAutospacing="1" w:line="240" w:lineRule="auto"/>
        <w:rPr>
          <w:rStyle w:val="Strong"/>
          <w:rFonts w:ascii="Calibri" w:eastAsia="Calibri" w:hAnsi="Calibri"/>
          <w:b/>
          <w:bCs/>
          <w:kern w:val="0"/>
          <w:sz w:val="22"/>
          <w:szCs w:val="22"/>
        </w:rPr>
      </w:pPr>
      <w:r>
        <w:br w:type="page"/>
      </w:r>
      <w:bookmarkStart w:id="861" w:name="_Toc319588879"/>
      <w:r w:rsidRPr="005A785D">
        <w:rPr>
          <w:rStyle w:val="Strong"/>
          <w:rFonts w:ascii="Calibri" w:hAnsi="Calibri"/>
          <w:b/>
          <w:szCs w:val="24"/>
        </w:rPr>
        <w:t>Bibliography</w:t>
      </w:r>
      <w:bookmarkEnd w:id="861"/>
    </w:p>
    <w:p w:rsidR="00170153" w:rsidRPr="00C6755F" w:rsidRDefault="00391D79" w:rsidP="00170153">
      <w:pPr>
        <w:spacing w:before="100" w:beforeAutospacing="1" w:after="100" w:afterAutospacing="1" w:line="240" w:lineRule="auto"/>
        <w:rPr>
          <w:sz w:val="24"/>
          <w:szCs w:val="24"/>
        </w:rPr>
      </w:pPr>
      <w:ins w:id="862" w:author="John Benito" w:date="2012-03-15T15:24:00Z">
        <w:r>
          <w:rPr>
            <w:i/>
            <w:sz w:val="24"/>
            <w:szCs w:val="24"/>
          </w:rPr>
          <w:t xml:space="preserve">[1] </w:t>
        </w:r>
      </w:ins>
      <w:r w:rsidR="00170153" w:rsidRPr="00C6755F">
        <w:rPr>
          <w:i/>
          <w:sz w:val="24"/>
          <w:szCs w:val="24"/>
        </w:rPr>
        <w:t>Code-Signing Best Practices</w:t>
      </w:r>
      <w:r w:rsidR="00170153" w:rsidRPr="00C6755F">
        <w:rPr>
          <w:sz w:val="24"/>
          <w:szCs w:val="24"/>
        </w:rPr>
        <w:t>, http://msdn.microsoft.com/en-us/windows/hardware/gg487309.aspxJuly 25, 2007</w:t>
      </w:r>
    </w:p>
    <w:p w:rsidR="00170153" w:rsidRPr="00C6755F" w:rsidRDefault="00391D79" w:rsidP="00170153">
      <w:pPr>
        <w:spacing w:before="100" w:beforeAutospacing="1" w:after="100" w:afterAutospacing="1" w:line="240" w:lineRule="auto"/>
        <w:rPr>
          <w:sz w:val="24"/>
          <w:szCs w:val="24"/>
        </w:rPr>
      </w:pPr>
      <w:ins w:id="863" w:author="John Benito" w:date="2012-03-15T15:24:00Z">
        <w:r>
          <w:rPr>
            <w:i/>
            <w:sz w:val="24"/>
            <w:szCs w:val="24"/>
          </w:rPr>
          <w:t xml:space="preserve">[2] </w:t>
        </w:r>
      </w:ins>
      <w:r w:rsidR="00170153" w:rsidRPr="00C6755F">
        <w:rPr>
          <w:i/>
          <w:sz w:val="24"/>
          <w:szCs w:val="24"/>
        </w:rPr>
        <w:t>Code Signing Certificate FAQ</w:t>
      </w:r>
      <w:r w:rsidR="00170153" w:rsidRPr="00C6755F">
        <w:rPr>
          <w:sz w:val="24"/>
          <w:szCs w:val="24"/>
        </w:rPr>
        <w:t xml:space="preserve">, </w:t>
      </w:r>
      <w:hyperlink r:id="rId14" w:history="1">
        <w:r w:rsidR="00170153" w:rsidRPr="00C6755F">
          <w:rPr>
            <w:rStyle w:val="Hyperlink"/>
            <w:sz w:val="24"/>
            <w:szCs w:val="24"/>
          </w:rPr>
          <w:t>http://www.verisign.com/code-signing/information-center/certificates-faq/index.html</w:t>
        </w:r>
      </w:hyperlink>
      <w:r w:rsidR="00170153" w:rsidRPr="00C6755F">
        <w:rPr>
          <w:sz w:val="24"/>
          <w:szCs w:val="24"/>
        </w:rPr>
        <w:t>, 2011</w:t>
      </w:r>
    </w:p>
    <w:p w:rsidR="00170153" w:rsidRPr="00C6755F" w:rsidRDefault="00391D79" w:rsidP="00170153">
      <w:pPr>
        <w:spacing w:before="100" w:beforeAutospacing="1" w:after="100" w:afterAutospacing="1" w:line="240" w:lineRule="auto"/>
        <w:rPr>
          <w:sz w:val="24"/>
          <w:szCs w:val="24"/>
        </w:rPr>
      </w:pPr>
      <w:ins w:id="864" w:author="John Benito" w:date="2012-03-15T15:24:00Z">
        <w:r>
          <w:rPr>
            <w:i/>
            <w:sz w:val="24"/>
            <w:szCs w:val="24"/>
          </w:rPr>
          <w:t xml:space="preserve">[3] </w:t>
        </w:r>
      </w:ins>
      <w:r w:rsidR="00170153" w:rsidRPr="00C6755F">
        <w:rPr>
          <w:i/>
          <w:sz w:val="24"/>
          <w:szCs w:val="24"/>
        </w:rPr>
        <w:t>Code Signing for Developers - An Authenticode How-To</w:t>
      </w:r>
      <w:r w:rsidR="00170153" w:rsidRPr="00C6755F">
        <w:rPr>
          <w:sz w:val="24"/>
          <w:szCs w:val="24"/>
        </w:rPr>
        <w:t xml:space="preserve">, Tech-Pro.net, </w:t>
      </w:r>
      <w:hyperlink r:id="rId15" w:history="1">
        <w:r w:rsidR="00170153" w:rsidRPr="00C6755F">
          <w:rPr>
            <w:rStyle w:val="Hyperlink"/>
            <w:sz w:val="24"/>
            <w:szCs w:val="24"/>
          </w:rPr>
          <w:t>http://www.tech-pro.net/code-signing-for-developers.html</w:t>
        </w:r>
      </w:hyperlink>
      <w:r w:rsidR="00170153" w:rsidRPr="00C6755F">
        <w:rPr>
          <w:sz w:val="24"/>
          <w:szCs w:val="24"/>
        </w:rPr>
        <w:t>, 2011.</w:t>
      </w:r>
    </w:p>
    <w:p w:rsidR="00170153" w:rsidRPr="00C6755F" w:rsidRDefault="00391D79" w:rsidP="00170153">
      <w:pPr>
        <w:spacing w:before="100" w:beforeAutospacing="1" w:after="100" w:afterAutospacing="1" w:line="240" w:lineRule="auto"/>
        <w:rPr>
          <w:sz w:val="24"/>
          <w:szCs w:val="24"/>
        </w:rPr>
      </w:pPr>
      <w:ins w:id="865" w:author="John Benito" w:date="2012-03-15T15:24:00Z">
        <w:r>
          <w:rPr>
            <w:sz w:val="24"/>
            <w:szCs w:val="24"/>
          </w:rPr>
          <w:t xml:space="preserve">[4] </w:t>
        </w:r>
      </w:ins>
      <w:proofErr w:type="gramStart"/>
      <w:r w:rsidR="00170153" w:rsidRPr="00C6755F">
        <w:rPr>
          <w:sz w:val="24"/>
          <w:szCs w:val="24"/>
        </w:rPr>
        <w:t xml:space="preserve">Oliver Goldman, </w:t>
      </w:r>
      <w:r w:rsidR="00170153" w:rsidRPr="00C6755F">
        <w:rPr>
          <w:i/>
          <w:sz w:val="24"/>
          <w:szCs w:val="24"/>
        </w:rPr>
        <w:t>Code Signing in Adobe AIR</w:t>
      </w:r>
      <w:r w:rsidR="00170153" w:rsidRPr="00C6755F">
        <w:rPr>
          <w:sz w:val="24"/>
          <w:szCs w:val="24"/>
        </w:rPr>
        <w:t>, Dr. Dobb’s, September 1, 2008.</w:t>
      </w:r>
      <w:proofErr w:type="gramEnd"/>
    </w:p>
    <w:p w:rsidR="00170153" w:rsidRPr="00C6755F" w:rsidRDefault="00391D79" w:rsidP="00170153">
      <w:pPr>
        <w:spacing w:before="100" w:beforeAutospacing="1" w:after="100" w:afterAutospacing="1" w:line="240" w:lineRule="auto"/>
        <w:rPr>
          <w:sz w:val="24"/>
          <w:szCs w:val="24"/>
        </w:rPr>
      </w:pPr>
      <w:ins w:id="866" w:author="John Benito" w:date="2012-03-15T15:24:00Z">
        <w:r>
          <w:rPr>
            <w:i/>
            <w:sz w:val="24"/>
            <w:szCs w:val="24"/>
          </w:rPr>
          <w:t xml:space="preserve">[5] </w:t>
        </w:r>
      </w:ins>
      <w:r w:rsidR="00170153" w:rsidRPr="00C6755F">
        <w:rPr>
          <w:i/>
          <w:sz w:val="24"/>
          <w:szCs w:val="24"/>
        </w:rPr>
        <w:t xml:space="preserve">How Code Signing Works, </w:t>
      </w:r>
      <w:r w:rsidR="00170153" w:rsidRPr="00C6755F">
        <w:rPr>
          <w:sz w:val="24"/>
          <w:szCs w:val="24"/>
        </w:rPr>
        <w:t>https://www.verisign.com/code-signing/information-center/how-code-signing-works/</w:t>
      </w:r>
      <w:proofErr w:type="gramStart"/>
      <w:r w:rsidR="00170153" w:rsidRPr="00C6755F">
        <w:rPr>
          <w:sz w:val="24"/>
          <w:szCs w:val="24"/>
        </w:rPr>
        <w:t>index.html ,</w:t>
      </w:r>
      <w:proofErr w:type="gramEnd"/>
      <w:r w:rsidR="00170153" w:rsidRPr="00C6755F">
        <w:rPr>
          <w:sz w:val="24"/>
          <w:szCs w:val="24"/>
        </w:rPr>
        <w:t xml:space="preserve"> 2011.</w:t>
      </w:r>
    </w:p>
    <w:p w:rsidR="00170153" w:rsidRPr="00C6755F" w:rsidRDefault="00391D79" w:rsidP="00170153">
      <w:pPr>
        <w:spacing w:before="100" w:beforeAutospacing="1" w:after="100" w:afterAutospacing="1" w:line="240" w:lineRule="auto"/>
        <w:rPr>
          <w:sz w:val="24"/>
          <w:szCs w:val="24"/>
        </w:rPr>
      </w:pPr>
      <w:ins w:id="867" w:author="John Benito" w:date="2012-03-15T15:24:00Z">
        <w:r>
          <w:rPr>
            <w:i/>
            <w:sz w:val="24"/>
            <w:szCs w:val="24"/>
          </w:rPr>
          <w:t xml:space="preserve">[6] </w:t>
        </w:r>
      </w:ins>
      <w:r w:rsidR="00170153" w:rsidRPr="00C6755F">
        <w:rPr>
          <w:i/>
          <w:sz w:val="24"/>
          <w:szCs w:val="24"/>
        </w:rPr>
        <w:t>Introduction to Code Signing</w:t>
      </w:r>
      <w:r w:rsidR="00170153" w:rsidRPr="00C6755F">
        <w:rPr>
          <w:sz w:val="24"/>
          <w:szCs w:val="24"/>
        </w:rPr>
        <w:t xml:space="preserve">, </w:t>
      </w:r>
      <w:hyperlink r:id="rId16" w:history="1">
        <w:r w:rsidR="00170153" w:rsidRPr="00C6755F">
          <w:rPr>
            <w:rStyle w:val="Hyperlink"/>
            <w:sz w:val="24"/>
            <w:szCs w:val="24"/>
          </w:rPr>
          <w:t>http://msdn.microsoft.com/en-us/library/ms537361(VS.85).aspx</w:t>
        </w:r>
      </w:hyperlink>
      <w:r w:rsidR="00170153" w:rsidRPr="00C6755F">
        <w:rPr>
          <w:sz w:val="24"/>
          <w:szCs w:val="24"/>
        </w:rPr>
        <w:t>, June 21, 2011.</w:t>
      </w:r>
    </w:p>
    <w:p w:rsidR="00170153" w:rsidRDefault="00391D79" w:rsidP="00170153">
      <w:pPr>
        <w:spacing w:before="100" w:beforeAutospacing="1" w:after="100" w:afterAutospacing="1" w:line="240" w:lineRule="auto"/>
        <w:rPr>
          <w:sz w:val="24"/>
          <w:szCs w:val="24"/>
        </w:rPr>
      </w:pPr>
      <w:ins w:id="868" w:author="John Benito" w:date="2012-03-15T15:24:00Z">
        <w:r>
          <w:rPr>
            <w:sz w:val="24"/>
            <w:szCs w:val="24"/>
          </w:rPr>
          <w:t xml:space="preserve">[7] </w:t>
        </w:r>
      </w:ins>
      <w:r w:rsidR="00170153">
        <w:rPr>
          <w:sz w:val="24"/>
          <w:szCs w:val="24"/>
        </w:rPr>
        <w:t>ISO/IEC 14750 (</w:t>
      </w:r>
      <w:r w:rsidR="00170153" w:rsidRPr="007576DF">
        <w:rPr>
          <w:sz w:val="24"/>
          <w:szCs w:val="24"/>
        </w:rPr>
        <w:t>1999</w:t>
      </w:r>
      <w:r w:rsidR="00170153">
        <w:rPr>
          <w:sz w:val="24"/>
          <w:szCs w:val="24"/>
        </w:rPr>
        <w:t>):</w:t>
      </w:r>
      <w:r w:rsidR="00170153" w:rsidRPr="007576DF">
        <w:rPr>
          <w:sz w:val="24"/>
          <w:szCs w:val="24"/>
        </w:rPr>
        <w:t xml:space="preserve"> Information technology -- Open Distributed Processing -- Interface Definition Language</w:t>
      </w:r>
      <w:r w:rsidR="00170153">
        <w:rPr>
          <w:sz w:val="24"/>
          <w:szCs w:val="24"/>
        </w:rPr>
        <w:t xml:space="preserve">, </w:t>
      </w:r>
      <w:hyperlink r:id="rId17" w:history="1">
        <w:r w:rsidR="00170153" w:rsidRPr="00A96DEC">
          <w:rPr>
            <w:rStyle w:val="Hyperlink"/>
            <w:sz w:val="24"/>
            <w:szCs w:val="24"/>
          </w:rPr>
          <w:t>http://www.iso.org/iso/iso_catalogue/catalogue_tc/catalogue_detail.htm?csnumber=25486</w:t>
        </w:r>
      </w:hyperlink>
      <w:r w:rsidR="00170153">
        <w:rPr>
          <w:sz w:val="24"/>
          <w:szCs w:val="24"/>
        </w:rPr>
        <w:t>.</w:t>
      </w:r>
    </w:p>
    <w:p w:rsidR="00170153" w:rsidRPr="00C6755F" w:rsidRDefault="00391D79" w:rsidP="00170153">
      <w:pPr>
        <w:spacing w:before="100" w:beforeAutospacing="1" w:after="100" w:afterAutospacing="1" w:line="240" w:lineRule="auto"/>
        <w:rPr>
          <w:sz w:val="24"/>
          <w:szCs w:val="24"/>
        </w:rPr>
      </w:pPr>
      <w:ins w:id="869" w:author="John Benito" w:date="2012-03-15T15:25:00Z">
        <w:r>
          <w:rPr>
            <w:sz w:val="24"/>
            <w:szCs w:val="24"/>
          </w:rPr>
          <w:t xml:space="preserve">[8] </w:t>
        </w:r>
      </w:ins>
      <w:r w:rsidR="00170153">
        <w:rPr>
          <w:sz w:val="24"/>
          <w:szCs w:val="24"/>
        </w:rPr>
        <w:t>ITU-T Recommendation X.509 (2008</w:t>
      </w:r>
      <w:r w:rsidR="00170153" w:rsidRPr="007576DF">
        <w:rPr>
          <w:sz w:val="24"/>
          <w:szCs w:val="24"/>
        </w:rPr>
        <w:t xml:space="preserve">): Information Technology - Open Systems Interconnection - The Directory: Authentication Framework, </w:t>
      </w:r>
      <w:hyperlink r:id="rId18" w:history="1">
        <w:r w:rsidR="00170153" w:rsidRPr="00A96DEC">
          <w:rPr>
            <w:rStyle w:val="Hyperlink"/>
            <w:sz w:val="24"/>
            <w:szCs w:val="24"/>
          </w:rPr>
          <w:t>http://www.itu.int/rec/T-REC-X.509/en</w:t>
        </w:r>
      </w:hyperlink>
      <w:r w:rsidR="00170153" w:rsidRPr="007576DF">
        <w:rPr>
          <w:sz w:val="24"/>
          <w:szCs w:val="24"/>
        </w:rPr>
        <w:t>.</w:t>
      </w:r>
    </w:p>
    <w:p w:rsidR="00170153" w:rsidRPr="00C6755F" w:rsidRDefault="00391D79" w:rsidP="00170153">
      <w:pPr>
        <w:spacing w:before="100" w:beforeAutospacing="1" w:after="100" w:afterAutospacing="1" w:line="240" w:lineRule="auto"/>
        <w:rPr>
          <w:sz w:val="24"/>
          <w:szCs w:val="24"/>
        </w:rPr>
      </w:pPr>
      <w:ins w:id="870" w:author="John Benito" w:date="2012-03-15T15:25:00Z">
        <w:r>
          <w:rPr>
            <w:sz w:val="24"/>
            <w:szCs w:val="24"/>
          </w:rPr>
          <w:t xml:space="preserve">[9] </w:t>
        </w:r>
      </w:ins>
      <w:r w:rsidR="00170153" w:rsidRPr="00C6755F">
        <w:rPr>
          <w:sz w:val="24"/>
          <w:szCs w:val="24"/>
        </w:rPr>
        <w:t xml:space="preserve">Steve Mansfield-Devine, </w:t>
      </w:r>
      <w:r w:rsidR="00170153" w:rsidRPr="00C6755F">
        <w:rPr>
          <w:i/>
          <w:sz w:val="24"/>
          <w:szCs w:val="24"/>
        </w:rPr>
        <w:t>A Matter of Trust</w:t>
      </w:r>
      <w:proofErr w:type="gramStart"/>
      <w:r w:rsidR="00170153" w:rsidRPr="00C6755F">
        <w:rPr>
          <w:sz w:val="24"/>
          <w:szCs w:val="24"/>
        </w:rPr>
        <w:t>,  Network</w:t>
      </w:r>
      <w:proofErr w:type="gramEnd"/>
      <w:r w:rsidR="00170153" w:rsidRPr="00C6755F">
        <w:rPr>
          <w:sz w:val="24"/>
          <w:szCs w:val="24"/>
        </w:rPr>
        <w:t xml:space="preserve"> Security, </w:t>
      </w:r>
      <w:proofErr w:type="spellStart"/>
      <w:r w:rsidR="00170153" w:rsidRPr="00C6755F">
        <w:rPr>
          <w:sz w:val="24"/>
          <w:szCs w:val="24"/>
        </w:rPr>
        <w:t>Vol</w:t>
      </w:r>
      <w:proofErr w:type="spellEnd"/>
      <w:r w:rsidR="00170153" w:rsidRPr="00C6755F">
        <w:rPr>
          <w:sz w:val="24"/>
          <w:szCs w:val="24"/>
        </w:rPr>
        <w:t xml:space="preserve"> 2009, Issue 6, June 2009.</w:t>
      </w:r>
    </w:p>
    <w:p w:rsidR="00170153" w:rsidRPr="00C6755F" w:rsidRDefault="00391D79" w:rsidP="00170153">
      <w:pPr>
        <w:spacing w:before="100" w:beforeAutospacing="1" w:after="100" w:afterAutospacing="1" w:line="240" w:lineRule="auto"/>
        <w:rPr>
          <w:sz w:val="24"/>
          <w:szCs w:val="24"/>
        </w:rPr>
      </w:pPr>
      <w:ins w:id="871" w:author="John Benito" w:date="2012-03-15T15:25:00Z">
        <w:r>
          <w:rPr>
            <w:sz w:val="24"/>
            <w:szCs w:val="24"/>
          </w:rPr>
          <w:t xml:space="preserve">[10] </w:t>
        </w:r>
      </w:ins>
      <w:r w:rsidR="00170153" w:rsidRPr="00C6755F">
        <w:rPr>
          <w:sz w:val="24"/>
          <w:szCs w:val="24"/>
        </w:rPr>
        <w:t xml:space="preserve">Regina </w:t>
      </w:r>
      <w:proofErr w:type="spellStart"/>
      <w:r w:rsidR="00170153" w:rsidRPr="00C6755F">
        <w:rPr>
          <w:sz w:val="24"/>
          <w:szCs w:val="24"/>
        </w:rPr>
        <w:t>Gehne</w:t>
      </w:r>
      <w:proofErr w:type="spellEnd"/>
      <w:r w:rsidR="00170153" w:rsidRPr="00C6755F">
        <w:rPr>
          <w:sz w:val="24"/>
          <w:szCs w:val="24"/>
        </w:rPr>
        <w:t xml:space="preserve">, Chris </w:t>
      </w:r>
      <w:proofErr w:type="spellStart"/>
      <w:r w:rsidR="00170153" w:rsidRPr="00C6755F">
        <w:rPr>
          <w:sz w:val="24"/>
          <w:szCs w:val="24"/>
        </w:rPr>
        <w:t>Jesshope</w:t>
      </w:r>
      <w:proofErr w:type="spellEnd"/>
      <w:r w:rsidR="00170153" w:rsidRPr="00C6755F">
        <w:rPr>
          <w:sz w:val="24"/>
          <w:szCs w:val="24"/>
        </w:rPr>
        <w:t>, Jenny Zhang,</w:t>
      </w:r>
      <w:r w:rsidR="00170153" w:rsidRPr="00C6755F">
        <w:rPr>
          <w:i/>
          <w:sz w:val="24"/>
          <w:szCs w:val="24"/>
        </w:rPr>
        <w:t xml:space="preserve"> Technology Integrated Learning Environment: A Web-based Distance Learning System</w:t>
      </w:r>
      <w:r w:rsidR="00170153" w:rsidRPr="00C6755F">
        <w:rPr>
          <w:sz w:val="24"/>
          <w:szCs w:val="24"/>
        </w:rPr>
        <w:t>,  AI-ED'95, 7th World Conference on Artificial Intelligence in Education, 2001.</w:t>
      </w:r>
    </w:p>
    <w:p w:rsidR="00170153" w:rsidRPr="00C6755F" w:rsidRDefault="00391D79" w:rsidP="00170153">
      <w:pPr>
        <w:spacing w:before="100" w:beforeAutospacing="1" w:after="100" w:afterAutospacing="1" w:line="240" w:lineRule="auto"/>
        <w:rPr>
          <w:sz w:val="24"/>
          <w:szCs w:val="24"/>
        </w:rPr>
      </w:pPr>
      <w:ins w:id="872" w:author="John Benito" w:date="2012-03-15T15:25:00Z">
        <w:r>
          <w:rPr>
            <w:sz w:val="24"/>
            <w:szCs w:val="24"/>
          </w:rPr>
          <w:t xml:space="preserve">[11] </w:t>
        </w:r>
      </w:ins>
      <w:r w:rsidR="00170153" w:rsidRPr="00C6755F">
        <w:rPr>
          <w:sz w:val="24"/>
          <w:szCs w:val="24"/>
        </w:rPr>
        <w:t xml:space="preserve">Justin Samuel, Nick Mathewson, Justin </w:t>
      </w:r>
      <w:proofErr w:type="spellStart"/>
      <w:r w:rsidR="00170153" w:rsidRPr="00C6755F">
        <w:rPr>
          <w:sz w:val="24"/>
          <w:szCs w:val="24"/>
        </w:rPr>
        <w:t>Cappos</w:t>
      </w:r>
      <w:proofErr w:type="spellEnd"/>
      <w:r w:rsidR="00170153" w:rsidRPr="00C6755F">
        <w:rPr>
          <w:sz w:val="24"/>
          <w:szCs w:val="24"/>
        </w:rPr>
        <w:t xml:space="preserve">, and Roger </w:t>
      </w:r>
      <w:proofErr w:type="spellStart"/>
      <w:r w:rsidR="00170153" w:rsidRPr="00C6755F">
        <w:rPr>
          <w:sz w:val="24"/>
          <w:szCs w:val="24"/>
        </w:rPr>
        <w:t>Dingledine</w:t>
      </w:r>
      <w:proofErr w:type="spellEnd"/>
      <w:r w:rsidR="00170153" w:rsidRPr="00C6755F">
        <w:rPr>
          <w:sz w:val="24"/>
          <w:szCs w:val="24"/>
        </w:rPr>
        <w:t>,</w:t>
      </w:r>
      <w:r w:rsidR="00170153" w:rsidRPr="00C6755F">
        <w:rPr>
          <w:i/>
          <w:sz w:val="24"/>
          <w:szCs w:val="24"/>
        </w:rPr>
        <w:t xml:space="preserve"> Survivable Key Compromise in Software Update Systems</w:t>
      </w:r>
      <w:r w:rsidR="00170153" w:rsidRPr="00C6755F">
        <w:rPr>
          <w:sz w:val="24"/>
          <w:szCs w:val="24"/>
        </w:rPr>
        <w:t>, The 17th ACM Conference on Computer and Communications Security, 2010.</w:t>
      </w:r>
    </w:p>
    <w:p w:rsidR="00170153" w:rsidRDefault="00391D79">
      <w:pPr>
        <w:spacing w:before="100" w:beforeAutospacing="1" w:after="100" w:afterAutospacing="1" w:line="240" w:lineRule="auto"/>
        <w:rPr>
          <w:sz w:val="24"/>
          <w:szCs w:val="24"/>
        </w:rPr>
      </w:pPr>
      <w:ins w:id="873" w:author="John Benito" w:date="2012-03-15T15:25:00Z">
        <w:r>
          <w:rPr>
            <w:sz w:val="24"/>
            <w:szCs w:val="24"/>
          </w:rPr>
          <w:t xml:space="preserve">[12] </w:t>
        </w:r>
      </w:ins>
      <w:r w:rsidR="00170153" w:rsidRPr="00C6755F">
        <w:rPr>
          <w:sz w:val="24"/>
          <w:szCs w:val="24"/>
        </w:rPr>
        <w:t xml:space="preserve">Deb </w:t>
      </w:r>
      <w:proofErr w:type="spellStart"/>
      <w:r w:rsidR="00170153" w:rsidRPr="00C6755F">
        <w:rPr>
          <w:sz w:val="24"/>
          <w:szCs w:val="24"/>
        </w:rPr>
        <w:t>Shinder</w:t>
      </w:r>
      <w:proofErr w:type="spellEnd"/>
      <w:r w:rsidR="00170153" w:rsidRPr="00C6755F">
        <w:rPr>
          <w:sz w:val="24"/>
          <w:szCs w:val="24"/>
        </w:rPr>
        <w:t xml:space="preserve">, </w:t>
      </w:r>
      <w:r w:rsidR="00170153" w:rsidRPr="00C6755F">
        <w:rPr>
          <w:i/>
          <w:sz w:val="24"/>
          <w:szCs w:val="24"/>
        </w:rPr>
        <w:t>Code Signing: Is it a Security Feature</w:t>
      </w:r>
      <w:proofErr w:type="gramStart"/>
      <w:r w:rsidR="00170153" w:rsidRPr="00C6755F">
        <w:rPr>
          <w:i/>
          <w:sz w:val="24"/>
          <w:szCs w:val="24"/>
        </w:rPr>
        <w:t>?</w:t>
      </w:r>
      <w:r w:rsidR="00170153" w:rsidRPr="00C6755F">
        <w:rPr>
          <w:sz w:val="24"/>
          <w:szCs w:val="24"/>
        </w:rPr>
        <w:t>,</w:t>
      </w:r>
      <w:proofErr w:type="gramEnd"/>
      <w:r w:rsidR="00170153" w:rsidRPr="00C6755F">
        <w:rPr>
          <w:sz w:val="24"/>
          <w:szCs w:val="24"/>
        </w:rPr>
        <w:t xml:space="preserve"> WindowSecurity.com, </w:t>
      </w:r>
      <w:hyperlink r:id="rId19" w:history="1">
        <w:r w:rsidR="00170153" w:rsidRPr="00C6755F">
          <w:rPr>
            <w:rStyle w:val="Hyperlink"/>
            <w:sz w:val="24"/>
            <w:szCs w:val="24"/>
          </w:rPr>
          <w:t>http://www.windowsecurity.com/articles/Code-Signing.html?printversion</w:t>
        </w:r>
      </w:hyperlink>
      <w:r w:rsidR="00170153" w:rsidRPr="00C6755F">
        <w:rPr>
          <w:sz w:val="24"/>
          <w:szCs w:val="24"/>
        </w:rPr>
        <w:t xml:space="preserve"> ,June 9, 2005.</w:t>
      </w:r>
    </w:p>
    <w:p w:rsidR="00170153" w:rsidRPr="00C6755F" w:rsidRDefault="00170153">
      <w:pPr>
        <w:spacing w:before="100" w:beforeAutospacing="1" w:after="100" w:afterAutospacing="1" w:line="240" w:lineRule="auto"/>
        <w:rPr>
          <w:sz w:val="24"/>
          <w:szCs w:val="24"/>
        </w:rPr>
      </w:pPr>
    </w:p>
    <w:sectPr w:rsidR="00170153" w:rsidRPr="00C6755F" w:rsidSect="00960399">
      <w:pgSz w:w="12240" w:h="15840"/>
      <w:pgMar w:top="1440" w:right="1440" w:bottom="1440" w:left="1440" w:gutter="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2B9" w:rsidRDefault="00D562B9">
      <w:pPr>
        <w:spacing w:after="0" w:line="240" w:lineRule="auto"/>
      </w:pPr>
      <w:r>
        <w:separator/>
      </w:r>
    </w:p>
  </w:endnote>
  <w:endnote w:type="continuationSeparator" w:id="0">
    <w:p w:rsidR="00D562B9" w:rsidRDefault="00D562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BatangChe">
    <w:charset w:val="81"/>
    <w:family w:val="modern"/>
    <w:pitch w:val="fixed"/>
    <w:sig w:usb0="B00002AF" w:usb1="69D77CFB" w:usb2="00000030" w:usb3="00000000" w:csb0="0008009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2B9" w:rsidRDefault="00751D94">
    <w:pPr>
      <w:pStyle w:val="Footer"/>
    </w:pPr>
    <w:ins w:id="326" w:author="John Benito" w:date="2012-03-15T14:01:00Z">
      <w:r>
        <w:rPr>
          <w:noProof/>
        </w:rPr>
        <w:fldChar w:fldCharType="begin"/>
      </w:r>
      <w:r w:rsidR="00D562B9">
        <w:rPr>
          <w:noProof/>
        </w:rPr>
        <w:instrText xml:space="preserve"> PAGE   \* MERGEFORMAT </w:instrText>
      </w:r>
      <w:r>
        <w:rPr>
          <w:noProof/>
        </w:rPr>
        <w:fldChar w:fldCharType="separate"/>
      </w:r>
    </w:ins>
    <w:r w:rsidR="00075AFC">
      <w:rPr>
        <w:noProof/>
      </w:rPr>
      <w:t>ii</w:t>
    </w:r>
    <w:ins w:id="327" w:author="John Benito" w:date="2012-03-15T14:01:00Z">
      <w:r>
        <w:rPr>
          <w:noProof/>
        </w:rPr>
        <w:fldChar w:fldCharType="end"/>
      </w:r>
    </w:ins>
    <w:ins w:id="328" w:author="John Benito" w:date="2012-03-15T13:15:00Z">
      <w:r w:rsidR="00D562B9">
        <w:rPr>
          <w:noProof/>
        </w:rPr>
        <w:tab/>
      </w:r>
      <w:r w:rsidR="00D562B9">
        <w:rPr>
          <w:noProof/>
        </w:rPr>
        <w:tab/>
      </w:r>
      <w:r w:rsidR="00D562B9">
        <w:rPr>
          <w:b/>
          <w:sz w:val="20"/>
        </w:rPr>
        <w:t>© ISO/IEC 2012 – All rights reserved</w:t>
      </w:r>
    </w:ins>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2B9" w:rsidRDefault="00D562B9" w:rsidP="00156FA4">
    <w:pPr>
      <w:pStyle w:val="Header"/>
      <w:rPr>
        <w:ins w:id="329" w:author="John Benito" w:date="2012-03-15T13:03:00Z"/>
      </w:rPr>
    </w:pPr>
    <w:ins w:id="330" w:author="John Benito" w:date="2012-03-15T13:03:00Z">
      <w:r>
        <w:rPr>
          <w:b/>
          <w:sz w:val="20"/>
        </w:rPr>
        <w:t>© ISO/IEC 2012 – All rights reserved</w:t>
      </w:r>
    </w:ins>
    <w:ins w:id="331" w:author="John Benito" w:date="2012-03-15T13:09:00Z">
      <w:r>
        <w:rPr>
          <w:b/>
          <w:sz w:val="20"/>
        </w:rPr>
        <w:tab/>
      </w:r>
      <w:r>
        <w:rPr>
          <w:b/>
          <w:sz w:val="20"/>
        </w:rPr>
        <w:tab/>
      </w:r>
    </w:ins>
    <w:ins w:id="332" w:author="John Benito" w:date="2012-03-15T13:11:00Z">
      <w:r w:rsidR="00751D94" w:rsidRPr="008C6546">
        <w:rPr>
          <w:b/>
          <w:sz w:val="20"/>
        </w:rPr>
        <w:fldChar w:fldCharType="begin"/>
      </w:r>
      <w:r w:rsidRPr="008C6546">
        <w:rPr>
          <w:b/>
          <w:sz w:val="20"/>
        </w:rPr>
        <w:instrText xml:space="preserve"> PAGE   \* MERGEFORMAT </w:instrText>
      </w:r>
      <w:r w:rsidR="00751D94" w:rsidRPr="008C6546">
        <w:rPr>
          <w:b/>
          <w:sz w:val="20"/>
        </w:rPr>
        <w:fldChar w:fldCharType="separate"/>
      </w:r>
    </w:ins>
    <w:r w:rsidR="00075AFC">
      <w:rPr>
        <w:b/>
        <w:noProof/>
        <w:sz w:val="20"/>
      </w:rPr>
      <w:t>i</w:t>
    </w:r>
    <w:ins w:id="333" w:author="John Benito" w:date="2012-03-15T13:11:00Z">
      <w:r w:rsidR="00751D94" w:rsidRPr="008C6546">
        <w:rPr>
          <w:b/>
          <w:noProof/>
          <w:sz w:val="20"/>
        </w:rPr>
        <w:fldChar w:fldCharType="end"/>
      </w:r>
    </w:ins>
  </w:p>
  <w:p w:rsidR="00D562B9" w:rsidRDefault="00D562B9">
    <w:pPr>
      <w:pStyle w:val="Footer"/>
    </w:pPr>
    <w:bookmarkStart w:id="334" w:name="_GoBack"/>
    <w:bookmarkEnd w:id="334"/>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2B9" w:rsidRPr="00171350" w:rsidDel="00C00309" w:rsidRDefault="00751D94" w:rsidP="00DF40BC">
    <w:pPr>
      <w:rPr>
        <w:del w:id="348" w:author="John Benito" w:date="2012-03-15T14:05:00Z"/>
      </w:rPr>
    </w:pPr>
    <w:ins w:id="349" w:author="John Benito" w:date="2012-03-15T14:06:00Z">
      <w:r>
        <w:fldChar w:fldCharType="begin"/>
      </w:r>
      <w:r w:rsidR="00D562B9">
        <w:instrText xml:space="preserve"> PAGE   \* MERGEFORMAT </w:instrText>
      </w:r>
      <w:r>
        <w:fldChar w:fldCharType="separate"/>
      </w:r>
    </w:ins>
    <w:r w:rsidR="00075AFC">
      <w:rPr>
        <w:noProof/>
      </w:rPr>
      <w:t>6</w:t>
    </w:r>
    <w:ins w:id="350" w:author="John Benito" w:date="2012-03-15T14:06:00Z">
      <w:r>
        <w:rPr>
          <w:noProof/>
        </w:rPr>
        <w:fldChar w:fldCharType="end"/>
      </w:r>
      <w:r w:rsidR="00D562B9">
        <w:rPr>
          <w:noProof/>
        </w:rPr>
        <w:tab/>
      </w:r>
      <w:r w:rsidR="00D562B9">
        <w:rPr>
          <w:noProof/>
        </w:rPr>
        <w:tab/>
      </w:r>
      <w:r w:rsidR="00D562B9">
        <w:rPr>
          <w:noProof/>
        </w:rPr>
        <w:tab/>
      </w:r>
      <w:r w:rsidR="00D562B9">
        <w:rPr>
          <w:noProof/>
        </w:rPr>
        <w:tab/>
      </w:r>
    </w:ins>
    <w:ins w:id="351" w:author="John Benito" w:date="2012-03-15T14:07:00Z">
      <w:r w:rsidR="00D562B9">
        <w:rPr>
          <w:noProof/>
        </w:rPr>
        <w:tab/>
      </w:r>
      <w:r w:rsidR="00D562B9">
        <w:rPr>
          <w:noProof/>
        </w:rPr>
        <w:tab/>
      </w:r>
      <w:r w:rsidR="00D562B9">
        <w:rPr>
          <w:noProof/>
        </w:rPr>
        <w:tab/>
      </w:r>
      <w:r w:rsidR="00D562B9">
        <w:rPr>
          <w:noProof/>
        </w:rPr>
        <w:tab/>
      </w:r>
      <w:r w:rsidR="00D562B9">
        <w:rPr>
          <w:b/>
          <w:sz w:val="20"/>
        </w:rPr>
        <w:t>© ISO/IEC 2012 – All rights reserved</w:t>
      </w:r>
      <w:r w:rsidR="00D562B9">
        <w:rPr>
          <w:noProof/>
        </w:rPr>
        <w:tab/>
      </w:r>
    </w:ins>
    <w:del w:id="352" w:author="John Benito" w:date="2012-03-15T14:05:00Z">
      <w:r w:rsidR="00D562B9" w:rsidRPr="00171350" w:rsidDel="00C00309">
        <w:delText>Document</w:delText>
      </w:r>
      <w:r w:rsidR="00D562B9" w:rsidDel="00C00309">
        <w:delText xml:space="preserve"> </w:delText>
      </w:r>
      <w:r w:rsidR="00D562B9" w:rsidRPr="00171350" w:rsidDel="00C00309">
        <w:delText>type:</w:delText>
      </w:r>
      <w:r w:rsidR="00D562B9" w:rsidDel="00C00309">
        <w:delText xml:space="preserve">   </w:delText>
      </w:r>
      <w:r w:rsidDel="00C00309">
        <w:fldChar w:fldCharType="begin"/>
      </w:r>
      <w:r w:rsidR="00D562B9" w:rsidDel="00C00309">
        <w:delInstrText xml:space="preserve"> REF DDDocType \* CHARFORMAT  </w:delInstrText>
      </w:r>
      <w:r w:rsidDel="00C00309">
        <w:fldChar w:fldCharType="separate"/>
      </w:r>
      <w:r w:rsidR="00D562B9" w:rsidDel="00C00309">
        <w:delText>Technical Specification</w:delText>
      </w:r>
      <w:r w:rsidDel="00C00309">
        <w:fldChar w:fldCharType="end"/>
      </w:r>
    </w:del>
  </w:p>
  <w:p w:rsidR="00D562B9" w:rsidRPr="00171350" w:rsidDel="00C00309" w:rsidRDefault="00D562B9" w:rsidP="00DF40BC">
    <w:pPr>
      <w:rPr>
        <w:del w:id="353" w:author="John Benito" w:date="2012-03-15T14:05:00Z"/>
      </w:rPr>
    </w:pPr>
    <w:del w:id="354" w:author="John Benito" w:date="2012-03-15T14:05:00Z">
      <w:r w:rsidRPr="00171350" w:rsidDel="00C00309">
        <w:delText>Document</w:delText>
      </w:r>
      <w:r w:rsidDel="00C00309">
        <w:delText xml:space="preserve"> </w:delText>
      </w:r>
      <w:r w:rsidRPr="00171350" w:rsidDel="00C00309">
        <w:delText>subtype:</w:delText>
      </w:r>
      <w:r w:rsidDel="00C00309">
        <w:delText xml:space="preserve">   </w:delText>
      </w:r>
      <w:r w:rsidR="00751D94" w:rsidRPr="00171350" w:rsidDel="00C00309">
        <w:fldChar w:fldCharType="begin"/>
      </w:r>
      <w:r w:rsidRPr="00171350" w:rsidDel="00C00309">
        <w:delInstrText xml:space="preserve"> REF DDDocSubType \* CHARFORMAT  </w:delInstrText>
      </w:r>
      <w:r w:rsidR="00751D94" w:rsidRPr="00171350" w:rsidDel="00C00309">
        <w:fldChar w:fldCharType="end"/>
      </w:r>
    </w:del>
  </w:p>
  <w:p w:rsidR="00D562B9" w:rsidRPr="00171350" w:rsidDel="00C00309" w:rsidRDefault="00D562B9" w:rsidP="00DF40BC">
    <w:pPr>
      <w:rPr>
        <w:del w:id="355" w:author="John Benito" w:date="2012-03-15T14:05:00Z"/>
      </w:rPr>
    </w:pPr>
    <w:del w:id="356" w:author="John Benito" w:date="2012-03-15T14:05:00Z">
      <w:r w:rsidRPr="00171350" w:rsidDel="00C00309">
        <w:delText>Document</w:delText>
      </w:r>
      <w:r w:rsidDel="00C00309">
        <w:delText xml:space="preserve"> </w:delText>
      </w:r>
      <w:r w:rsidRPr="00171350" w:rsidDel="00C00309">
        <w:delText>stage:</w:delText>
      </w:r>
      <w:r w:rsidDel="00C00309">
        <w:delText xml:space="preserve">   </w:delText>
      </w:r>
    </w:del>
    <w:ins w:id="357" w:author="David Svoboda" w:date="2012-03-14T14:43:00Z">
      <w:del w:id="358" w:author="John Benito" w:date="2012-03-15T14:05:00Z">
        <w:r w:rsidDel="00C00309">
          <w:delText>20 (Preparatory Stage)</w:delText>
        </w:r>
      </w:del>
    </w:ins>
    <w:del w:id="359" w:author="John Benito" w:date="2012-03-15T14:05:00Z">
      <w:r w:rsidR="00751D94" w:rsidRPr="00171350" w:rsidDel="00C00309">
        <w:fldChar w:fldCharType="begin"/>
      </w:r>
      <w:r w:rsidRPr="00171350" w:rsidDel="00C00309">
        <w:delInstrText xml:space="preserve"> REF DDDocStage \* CHARFORMAT  </w:delInstrText>
      </w:r>
      <w:r w:rsidR="00751D94" w:rsidRPr="00171350" w:rsidDel="00C00309">
        <w:fldChar w:fldCharType="end"/>
      </w:r>
    </w:del>
  </w:p>
  <w:p w:rsidR="00D562B9" w:rsidRPr="00171350" w:rsidDel="00C00309" w:rsidRDefault="00D562B9" w:rsidP="00DF40BC">
    <w:pPr>
      <w:rPr>
        <w:del w:id="360" w:author="John Benito" w:date="2012-03-15T14:05:00Z"/>
      </w:rPr>
    </w:pPr>
    <w:del w:id="361" w:author="John Benito" w:date="2012-03-15T14:05:00Z">
      <w:r w:rsidRPr="00171350" w:rsidDel="00C00309">
        <w:delText>Document</w:delText>
      </w:r>
      <w:r w:rsidDel="00C00309">
        <w:delText xml:space="preserve"> </w:delText>
      </w:r>
      <w:r w:rsidRPr="00171350" w:rsidDel="00C00309">
        <w:delText>language:</w:delText>
      </w:r>
      <w:r w:rsidDel="00C00309">
        <w:delText xml:space="preserve">   </w:delText>
      </w:r>
      <w:r w:rsidR="00751D94" w:rsidDel="00C00309">
        <w:fldChar w:fldCharType="begin"/>
      </w:r>
      <w:r w:rsidDel="00C00309">
        <w:delInstrText xml:space="preserve"> REF DDDocLanguage \* CHARFORMAT  </w:delInstrText>
      </w:r>
      <w:r w:rsidR="00751D94" w:rsidDel="00C00309">
        <w:fldChar w:fldCharType="separate"/>
      </w:r>
      <w:r w:rsidDel="00C00309">
        <w:delText>E</w:delText>
      </w:r>
      <w:r w:rsidR="00751D94" w:rsidDel="00C00309">
        <w:fldChar w:fldCharType="end"/>
      </w:r>
    </w:del>
  </w:p>
  <w:p w:rsidR="00000000" w:rsidRDefault="00075AFC">
    <w:pPr>
      <w:tabs>
        <w:tab w:val="left" w:pos="6380"/>
      </w:tabs>
      <w:rPr>
        <w:del w:id="362" w:author="David Svoboda" w:date="2012-03-14T14:44:00Z"/>
      </w:rPr>
      <w:pPrChange w:id="363" w:author="David Svoboda" w:date="2012-03-14T14:44:00Z">
        <w:pPr/>
      </w:pPrChange>
    </w:pPr>
  </w:p>
  <w:p w:rsidR="00D562B9" w:rsidRPr="00171350" w:rsidDel="006E7E91" w:rsidRDefault="00751D94" w:rsidP="00DF40BC">
    <w:pPr>
      <w:rPr>
        <w:del w:id="364" w:author="David Svoboda" w:date="2012-03-14T14:44:00Z"/>
      </w:rPr>
    </w:pPr>
    <w:del w:id="365" w:author="David Svoboda" w:date="2012-03-14T14:44:00Z">
      <w:r w:rsidDel="006E7E91">
        <w:fldChar w:fldCharType="begin"/>
      </w:r>
      <w:r w:rsidR="00D562B9" w:rsidDel="006E7E91">
        <w:delInstrText xml:space="preserve">FILENAME  \p </w:delInstrText>
      </w:r>
      <w:r w:rsidDel="006E7E91">
        <w:fldChar w:fldCharType="separate"/>
      </w:r>
      <w:r w:rsidR="00D562B9" w:rsidDel="006E7E91">
        <w:rPr>
          <w:noProof/>
        </w:rPr>
        <w:delText>\\ad\dfs\Users\rcs\Documents\CSGR\csgr 2011-11-22.doc</w:delText>
      </w:r>
      <w:r w:rsidDel="006E7E91">
        <w:fldChar w:fldCharType="end"/>
      </w:r>
      <w:r w:rsidR="00D562B9" w:rsidDel="006E7E91">
        <w:delText xml:space="preserve">  </w:delText>
      </w:r>
      <w:r w:rsidDel="006E7E91">
        <w:fldChar w:fldCharType="begin"/>
      </w:r>
      <w:r w:rsidR="00D562B9" w:rsidDel="006E7E91">
        <w:delInstrText xml:space="preserve">REF LIBVerMSDN \* CHARFORMAT  </w:delInstrText>
      </w:r>
      <w:r w:rsidDel="006E7E91">
        <w:fldChar w:fldCharType="separate"/>
      </w:r>
      <w:r w:rsidR="00D562B9" w:rsidDel="006E7E91">
        <w:delText>STD Version 2.1c2</w:delText>
      </w:r>
      <w:r w:rsidDel="006E7E91">
        <w:fldChar w:fldCharType="end"/>
      </w:r>
    </w:del>
  </w:p>
  <w:p w:rsidR="00D562B9" w:rsidRDefault="00D562B9"/>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2B9" w:rsidRDefault="00D562B9">
      <w:pPr>
        <w:spacing w:after="0" w:line="240" w:lineRule="auto"/>
      </w:pPr>
      <w:r>
        <w:separator/>
      </w:r>
    </w:p>
  </w:footnote>
  <w:footnote w:type="continuationSeparator" w:id="0">
    <w:p w:rsidR="00D562B9" w:rsidRDefault="00D562B9">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51D" w:rsidRDefault="003D651D">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2B9" w:rsidRDefault="00D562B9">
    <w:pPr>
      <w:pStyle w:val="Header"/>
    </w:pPr>
    <w:ins w:id="324" w:author="John Benito" w:date="2012-03-15T13:30:00Z">
      <w:r w:rsidDel="00DF40BC">
        <w:rPr>
          <w:b/>
          <w:sz w:val="20"/>
        </w:rPr>
        <w:t xml:space="preserve"> </w:t>
      </w:r>
    </w:ins>
    <w:del w:id="325" w:author="John Benito" w:date="2012-03-15T12:13:00Z">
      <w:r w:rsidDel="00DF40BC">
        <w:rPr>
          <w:b/>
          <w:sz w:val="20"/>
        </w:rPr>
        <w:delText xml:space="preserve">© ISO/IEC 2012 – </w:delText>
      </w:r>
    </w:del>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5387"/>
      <w:gridCol w:w="4366"/>
    </w:tblGrid>
    <w:tr w:rsidR="00D562B9">
      <w:trPr>
        <w:cantSplit/>
        <w:jc w:val="center"/>
        <w:ins w:id="335" w:author="John Benito" w:date="2012-03-15T14:04:00Z"/>
      </w:trPr>
      <w:tc>
        <w:tcPr>
          <w:tcW w:w="5387" w:type="dxa"/>
          <w:tcBorders>
            <w:top w:val="single" w:sz="18" w:space="0" w:color="auto"/>
            <w:left w:val="nil"/>
            <w:bottom w:val="single" w:sz="18" w:space="0" w:color="auto"/>
            <w:right w:val="nil"/>
          </w:tcBorders>
        </w:tcPr>
        <w:p w:rsidR="00D562B9" w:rsidRPr="00BD083E" w:rsidRDefault="003D651D" w:rsidP="00D562B9">
          <w:pPr>
            <w:pStyle w:val="Header"/>
            <w:spacing w:before="120" w:after="120" w:line="-230" w:lineRule="auto"/>
            <w:rPr>
              <w:ins w:id="336" w:author="John Benito" w:date="2012-03-15T14:04:00Z"/>
              <w:color w:val="000000"/>
            </w:rPr>
          </w:pPr>
          <w:ins w:id="337" w:author="John Benito" w:date="2012-03-15T16:15:00Z">
            <w:r>
              <w:rPr>
                <w:color w:val="000000"/>
              </w:rPr>
              <w:t xml:space="preserve">  </w:t>
            </w:r>
          </w:ins>
          <w:ins w:id="338" w:author="John Benito" w:date="2012-03-15T14:04:00Z">
            <w:r w:rsidR="00D562B9">
              <w:rPr>
                <w:color w:val="000000"/>
              </w:rPr>
              <w:t>International Standard</w:t>
            </w:r>
          </w:ins>
        </w:p>
      </w:tc>
      <w:tc>
        <w:tcPr>
          <w:tcW w:w="4366" w:type="dxa"/>
          <w:tcBorders>
            <w:top w:val="single" w:sz="18" w:space="0" w:color="auto"/>
            <w:left w:val="nil"/>
            <w:bottom w:val="single" w:sz="18" w:space="0" w:color="auto"/>
            <w:right w:val="nil"/>
          </w:tcBorders>
        </w:tcPr>
        <w:p w:rsidR="00D562B9" w:rsidRPr="00BD083E" w:rsidRDefault="00D562B9" w:rsidP="00C00309">
          <w:pPr>
            <w:pStyle w:val="Header"/>
            <w:spacing w:before="120" w:after="120" w:line="-230" w:lineRule="auto"/>
            <w:jc w:val="right"/>
            <w:rPr>
              <w:ins w:id="339" w:author="John Benito" w:date="2012-03-15T14:04:00Z"/>
              <w:color w:val="000000"/>
            </w:rPr>
          </w:pPr>
          <w:ins w:id="340" w:author="John Benito" w:date="2012-03-15T14:04:00Z">
            <w:r w:rsidRPr="00BD083E">
              <w:rPr>
                <w:color w:val="000000"/>
              </w:rPr>
              <w:t xml:space="preserve">ISO/IEC </w:t>
            </w:r>
          </w:ins>
          <w:ins w:id="341" w:author="John Benito" w:date="2012-03-15T14:05:00Z">
            <w:r>
              <w:rPr>
                <w:color w:val="000000"/>
              </w:rPr>
              <w:t>IS</w:t>
            </w:r>
          </w:ins>
          <w:ins w:id="342" w:author="John Benito" w:date="2012-03-15T14:04:00Z">
            <w:r w:rsidRPr="00BD083E">
              <w:rPr>
                <w:color w:val="000000"/>
              </w:rPr>
              <w:t xml:space="preserve"> </w:t>
            </w:r>
          </w:ins>
          <w:ins w:id="343" w:author="John Benito" w:date="2012-03-15T14:05:00Z">
            <w:r>
              <w:rPr>
                <w:color w:val="000000"/>
              </w:rPr>
              <w:t>16960</w:t>
            </w:r>
          </w:ins>
          <w:ins w:id="344" w:author="John Benito" w:date="2012-03-15T14:04:00Z">
            <w:r>
              <w:rPr>
                <w:color w:val="000000"/>
              </w:rPr>
              <w:t>:201</w:t>
            </w:r>
          </w:ins>
          <w:ins w:id="345" w:author="John Benito" w:date="2012-03-15T14:05:00Z">
            <w:r>
              <w:rPr>
                <w:color w:val="000000"/>
              </w:rPr>
              <w:t>X</w:t>
            </w:r>
          </w:ins>
          <w:ins w:id="346" w:author="John Benito" w:date="2012-03-15T14:04:00Z">
            <w:r>
              <w:rPr>
                <w:color w:val="000000"/>
              </w:rPr>
              <w:t>(E)</w:t>
            </w:r>
          </w:ins>
        </w:p>
      </w:tc>
    </w:tr>
  </w:tbl>
  <w:p w:rsidR="00D562B9" w:rsidRPr="00171350" w:rsidRDefault="00751D94">
    <w:pPr>
      <w:rPr>
        <w:b/>
        <w:sz w:val="20"/>
      </w:rPr>
    </w:pPr>
    <w:del w:id="347" w:author="John Benito" w:date="2012-03-15T14:02:00Z">
      <w:r w:rsidRPr="00171350" w:rsidDel="00C00309">
        <w:rPr>
          <w:b/>
          <w:sz w:val="20"/>
        </w:rPr>
        <w:fldChar w:fldCharType="begin"/>
      </w:r>
      <w:r w:rsidR="00D562B9" w:rsidRPr="00171350" w:rsidDel="00C00309">
        <w:rPr>
          <w:b/>
          <w:sz w:val="20"/>
        </w:rPr>
        <w:delInstrText xml:space="preserve"> REF DDOrganization \* CHARFORMAT </w:delInstrText>
      </w:r>
      <w:r w:rsidRPr="00171350" w:rsidDel="00C00309">
        <w:rPr>
          <w:b/>
          <w:sz w:val="20"/>
        </w:rPr>
        <w:fldChar w:fldCharType="separate"/>
      </w:r>
      <w:r w:rsidR="00D562B9" w:rsidRPr="00D10C36" w:rsidDel="009C2353">
        <w:rPr>
          <w:b/>
          <w:sz w:val="20"/>
        </w:rPr>
        <w:delText>© ISO/IEC 2011 – Al</w:delText>
      </w:r>
      <w:r w:rsidR="00D562B9" w:rsidRPr="00D10C36" w:rsidDel="00C00309">
        <w:rPr>
          <w:b/>
          <w:sz w:val="20"/>
        </w:rPr>
        <w:delText>l rights reserved</w:delText>
      </w:r>
      <w:r w:rsidRPr="00171350" w:rsidDel="00C00309">
        <w:rPr>
          <w:b/>
          <w:sz w:val="20"/>
        </w:rPr>
        <w:fldChar w:fldCharType="end"/>
      </w:r>
    </w:del>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09454A3"/>
    <w:multiLevelType w:val="hybridMultilevel"/>
    <w:tmpl w:val="53AE9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S Mincho"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S Mincho"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S Mincho"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8336C"/>
    <w:multiLevelType w:val="hybridMultilevel"/>
    <w:tmpl w:val="E0F832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S Mincho"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S Mincho"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S Mincho"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0D2948"/>
    <w:multiLevelType w:val="hybridMultilevel"/>
    <w:tmpl w:val="5EC41558"/>
    <w:lvl w:ilvl="0" w:tplc="487AC6AC">
      <w:start w:val="1"/>
      <w:numFmt w:val="decimal"/>
      <w:lvlText w:val="%1."/>
      <w:lvlJc w:val="left"/>
      <w:pPr>
        <w:ind w:left="720" w:hanging="360"/>
      </w:pPr>
      <w:rPr>
        <w:b/>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AE36CD"/>
    <w:multiLevelType w:val="hybridMultilevel"/>
    <w:tmpl w:val="B6160E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AA766B8"/>
    <w:multiLevelType w:val="hybridMultilevel"/>
    <w:tmpl w:val="37E0FA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AB4122"/>
    <w:multiLevelType w:val="hybridMultilevel"/>
    <w:tmpl w:val="42703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DB67B8"/>
    <w:multiLevelType w:val="multilevel"/>
    <w:tmpl w:val="E3026B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2E636EE"/>
    <w:multiLevelType w:val="multilevel"/>
    <w:tmpl w:val="B094C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5410A76"/>
    <w:multiLevelType w:val="hybridMultilevel"/>
    <w:tmpl w:val="E91A09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S Mincho"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S Mincho"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S Mincho"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84E21FF"/>
    <w:multiLevelType w:val="hybridMultilevel"/>
    <w:tmpl w:val="C5807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D212F4"/>
    <w:multiLevelType w:val="multilevel"/>
    <w:tmpl w:val="E3026B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B760D5D"/>
    <w:multiLevelType w:val="hybridMultilevel"/>
    <w:tmpl w:val="D1AA1C5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MS Mincho"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MS Mincho"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MS Mincho"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314D1D60"/>
    <w:multiLevelType w:val="multilevel"/>
    <w:tmpl w:val="E3026B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4803E7C"/>
    <w:multiLevelType w:val="hybridMultilevel"/>
    <w:tmpl w:val="3844E672"/>
    <w:lvl w:ilvl="0" w:tplc="6D221B9A">
      <w:start w:val="1"/>
      <w:numFmt w:val="decimal"/>
      <w:lvlText w:val="%1."/>
      <w:lvlJc w:val="left"/>
      <w:pPr>
        <w:ind w:left="720" w:hanging="360"/>
      </w:pPr>
      <w:rPr>
        <w:rFonts w:ascii="Cambria" w:hAnsi="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175B83"/>
    <w:multiLevelType w:val="multilevel"/>
    <w:tmpl w:val="DFBA76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712630B"/>
    <w:multiLevelType w:val="hybridMultilevel"/>
    <w:tmpl w:val="3B0CB7A8"/>
    <w:lvl w:ilvl="0" w:tplc="065067D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2F471E"/>
    <w:multiLevelType w:val="hybridMultilevel"/>
    <w:tmpl w:val="2696CB1A"/>
    <w:lvl w:ilvl="0" w:tplc="6D221B9A">
      <w:start w:val="1"/>
      <w:numFmt w:val="decimal"/>
      <w:lvlText w:val="%1."/>
      <w:lvlJc w:val="left"/>
      <w:pPr>
        <w:ind w:left="1080" w:hanging="360"/>
      </w:pPr>
      <w:rPr>
        <w:rFonts w:ascii="Cambria" w:hAnsi="Cambr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1A75B08"/>
    <w:multiLevelType w:val="multilevel"/>
    <w:tmpl w:val="1512B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1D54675"/>
    <w:multiLevelType w:val="multilevel"/>
    <w:tmpl w:val="883034B0"/>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62F4AFE"/>
    <w:multiLevelType w:val="multilevel"/>
    <w:tmpl w:val="883034B0"/>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BDA2D3E"/>
    <w:multiLevelType w:val="hybridMultilevel"/>
    <w:tmpl w:val="DF0C4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660BF8"/>
    <w:multiLevelType w:val="hybridMultilevel"/>
    <w:tmpl w:val="3AD45DC8"/>
    <w:lvl w:ilvl="0" w:tplc="52DE7F08">
      <w:start w:val="1"/>
      <w:numFmt w:val="decimal"/>
      <w:lvlText w:val="%1."/>
      <w:lvlJc w:val="left"/>
      <w:pPr>
        <w:ind w:left="360" w:hanging="360"/>
      </w:pPr>
      <w:rPr>
        <w:rFonts w:hint="default"/>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78C4DF6"/>
    <w:multiLevelType w:val="hybridMultilevel"/>
    <w:tmpl w:val="D11A55E8"/>
    <w:lvl w:ilvl="0" w:tplc="52DE7F08">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471CCA"/>
    <w:multiLevelType w:val="multilevel"/>
    <w:tmpl w:val="315AAE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01A0088"/>
    <w:multiLevelType w:val="multilevel"/>
    <w:tmpl w:val="3ABE1F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620C278D"/>
    <w:multiLevelType w:val="hybridMultilevel"/>
    <w:tmpl w:val="CF14EAF6"/>
    <w:lvl w:ilvl="0" w:tplc="3E7A2F4C">
      <w:start w:val="1"/>
      <w:numFmt w:val="decimal"/>
      <w:lvlText w:val="%1."/>
      <w:lvlJc w:val="left"/>
      <w:pPr>
        <w:ind w:left="360" w:hanging="360"/>
      </w:pPr>
      <w:rPr>
        <w:rFonts w:ascii="Cambria" w:hAnsi="Cambri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32C50EE"/>
    <w:multiLevelType w:val="hybridMultilevel"/>
    <w:tmpl w:val="3BB88C38"/>
    <w:lvl w:ilvl="0" w:tplc="EB5CC4AA">
      <w:start w:val="1"/>
      <w:numFmt w:val="decimal"/>
      <w:lvlText w:val="%1."/>
      <w:lvlJc w:val="left"/>
      <w:pPr>
        <w:ind w:left="720" w:hanging="360"/>
      </w:pPr>
      <w:rPr>
        <w:rFonts w:ascii="Cambria" w:hAnsi="Cambria"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57536B"/>
    <w:multiLevelType w:val="hybridMultilevel"/>
    <w:tmpl w:val="0409000F"/>
    <w:lvl w:ilvl="0" w:tplc="F508E1FA">
      <w:start w:val="1"/>
      <w:numFmt w:val="decimal"/>
      <w:lvlText w:val="%1."/>
      <w:lvlJc w:val="left"/>
      <w:pPr>
        <w:ind w:left="720" w:hanging="360"/>
      </w:pPr>
      <w:rPr>
        <w:rFonts w:hint="default"/>
        <w:sz w:val="20"/>
      </w:rPr>
    </w:lvl>
    <w:lvl w:ilvl="1" w:tplc="CCAC7910">
      <w:start w:val="1"/>
      <w:numFmt w:val="lowerLetter"/>
      <w:lvlText w:val="%2."/>
      <w:lvlJc w:val="left"/>
      <w:pPr>
        <w:ind w:left="1440" w:hanging="360"/>
      </w:pPr>
      <w:rPr>
        <w:rFonts w:hint="default"/>
        <w:sz w:val="20"/>
      </w:rPr>
    </w:lvl>
    <w:lvl w:ilvl="2" w:tplc="BFDC0360">
      <w:start w:val="1"/>
      <w:numFmt w:val="lowerRoman"/>
      <w:lvlText w:val="%3."/>
      <w:lvlJc w:val="right"/>
      <w:pPr>
        <w:ind w:left="2160" w:hanging="180"/>
      </w:pPr>
      <w:rPr>
        <w:rFonts w:hint="default"/>
        <w:sz w:val="20"/>
      </w:rPr>
    </w:lvl>
    <w:lvl w:ilvl="3" w:tplc="CF64D978" w:tentative="1">
      <w:start w:val="1"/>
      <w:numFmt w:val="decimal"/>
      <w:lvlText w:val="%4."/>
      <w:lvlJc w:val="left"/>
      <w:pPr>
        <w:ind w:left="2880" w:hanging="360"/>
      </w:pPr>
      <w:rPr>
        <w:rFonts w:hint="default"/>
        <w:sz w:val="20"/>
      </w:rPr>
    </w:lvl>
    <w:lvl w:ilvl="4" w:tplc="721E5E80" w:tentative="1">
      <w:start w:val="1"/>
      <w:numFmt w:val="lowerLetter"/>
      <w:lvlText w:val="%5."/>
      <w:lvlJc w:val="left"/>
      <w:pPr>
        <w:ind w:left="3600" w:hanging="360"/>
      </w:pPr>
      <w:rPr>
        <w:rFonts w:hint="default"/>
        <w:sz w:val="20"/>
      </w:rPr>
    </w:lvl>
    <w:lvl w:ilvl="5" w:tplc="C4101748" w:tentative="1">
      <w:start w:val="1"/>
      <w:numFmt w:val="lowerRoman"/>
      <w:lvlText w:val="%6."/>
      <w:lvlJc w:val="right"/>
      <w:pPr>
        <w:ind w:left="4320" w:hanging="180"/>
      </w:pPr>
      <w:rPr>
        <w:rFonts w:hint="default"/>
        <w:sz w:val="20"/>
      </w:rPr>
    </w:lvl>
    <w:lvl w:ilvl="6" w:tplc="7CC4F8E4" w:tentative="1">
      <w:start w:val="1"/>
      <w:numFmt w:val="decimal"/>
      <w:lvlText w:val="%7."/>
      <w:lvlJc w:val="left"/>
      <w:pPr>
        <w:ind w:left="5040" w:hanging="360"/>
      </w:pPr>
      <w:rPr>
        <w:rFonts w:hint="default"/>
        <w:sz w:val="20"/>
      </w:rPr>
    </w:lvl>
    <w:lvl w:ilvl="7" w:tplc="FD26445C" w:tentative="1">
      <w:start w:val="1"/>
      <w:numFmt w:val="lowerLetter"/>
      <w:lvlText w:val="%8."/>
      <w:lvlJc w:val="left"/>
      <w:pPr>
        <w:ind w:left="5760" w:hanging="360"/>
      </w:pPr>
      <w:rPr>
        <w:rFonts w:hint="default"/>
        <w:sz w:val="20"/>
      </w:rPr>
    </w:lvl>
    <w:lvl w:ilvl="8" w:tplc="F84AEFA2" w:tentative="1">
      <w:start w:val="1"/>
      <w:numFmt w:val="lowerRoman"/>
      <w:lvlText w:val="%9."/>
      <w:lvlJc w:val="right"/>
      <w:pPr>
        <w:ind w:left="6480" w:hanging="180"/>
      </w:pPr>
      <w:rPr>
        <w:rFonts w:hint="default"/>
        <w:sz w:val="20"/>
      </w:rPr>
    </w:lvl>
  </w:abstractNum>
  <w:abstractNum w:abstractNumId="28">
    <w:nsid w:val="66440E62"/>
    <w:multiLevelType w:val="multilevel"/>
    <w:tmpl w:val="005E5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80B4B9E"/>
    <w:multiLevelType w:val="multilevel"/>
    <w:tmpl w:val="E3026B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B945322"/>
    <w:multiLevelType w:val="hybridMultilevel"/>
    <w:tmpl w:val="19DEAE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MS Mincho"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S Mincho"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S Mincho"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C37570B"/>
    <w:multiLevelType w:val="multilevel"/>
    <w:tmpl w:val="F766A146"/>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6C57227C"/>
    <w:multiLevelType w:val="multilevel"/>
    <w:tmpl w:val="38962A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5551063"/>
    <w:multiLevelType w:val="hybridMultilevel"/>
    <w:tmpl w:val="CC0EADB4"/>
    <w:lvl w:ilvl="0" w:tplc="6D221B9A">
      <w:start w:val="1"/>
      <w:numFmt w:val="decimal"/>
      <w:lvlText w:val="%1."/>
      <w:lvlJc w:val="left"/>
      <w:pPr>
        <w:ind w:left="1080" w:hanging="360"/>
      </w:pPr>
      <w:rPr>
        <w:rFonts w:ascii="Cambria" w:hAnsi="Cambr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64D37E3"/>
    <w:multiLevelType w:val="multilevel"/>
    <w:tmpl w:val="56A68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8FD49D2"/>
    <w:multiLevelType w:val="hybridMultilevel"/>
    <w:tmpl w:val="702CE55C"/>
    <w:lvl w:ilvl="0" w:tplc="81DAFDAC">
      <w:start w:val="1"/>
      <w:numFmt w:val="decimal"/>
      <w:lvlText w:val="%1."/>
      <w:lvlJc w:val="left"/>
      <w:pPr>
        <w:ind w:left="720" w:hanging="360"/>
      </w:pPr>
      <w:rPr>
        <w:rFonts w:ascii="Cambria" w:hAnsi="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6D7A9D"/>
    <w:multiLevelType w:val="hybridMultilevel"/>
    <w:tmpl w:val="AEF0C970"/>
    <w:lvl w:ilvl="0" w:tplc="93C44822">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D8407ED"/>
    <w:multiLevelType w:val="multilevel"/>
    <w:tmpl w:val="7A3A854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num w:numId="1">
    <w:abstractNumId w:val="28"/>
  </w:num>
  <w:num w:numId="2">
    <w:abstractNumId w:val="14"/>
  </w:num>
  <w:num w:numId="3">
    <w:abstractNumId w:val="17"/>
  </w:num>
  <w:num w:numId="4">
    <w:abstractNumId w:val="4"/>
  </w:num>
  <w:num w:numId="5">
    <w:abstractNumId w:val="23"/>
  </w:num>
  <w:num w:numId="6">
    <w:abstractNumId w:val="9"/>
  </w:num>
  <w:num w:numId="7">
    <w:abstractNumId w:val="7"/>
  </w:num>
  <w:num w:numId="8">
    <w:abstractNumId w:val="6"/>
  </w:num>
  <w:num w:numId="9">
    <w:abstractNumId w:val="32"/>
  </w:num>
  <w:num w:numId="10">
    <w:abstractNumId w:val="10"/>
  </w:num>
  <w:num w:numId="11">
    <w:abstractNumId w:val="11"/>
  </w:num>
  <w:num w:numId="12">
    <w:abstractNumId w:val="12"/>
  </w:num>
  <w:num w:numId="13">
    <w:abstractNumId w:val="1"/>
  </w:num>
  <w:num w:numId="14">
    <w:abstractNumId w:val="24"/>
  </w:num>
  <w:num w:numId="15">
    <w:abstractNumId w:val="37"/>
  </w:num>
  <w:num w:numId="16">
    <w:abstractNumId w:val="8"/>
  </w:num>
  <w:num w:numId="17">
    <w:abstractNumId w:val="34"/>
  </w:num>
  <w:num w:numId="18">
    <w:abstractNumId w:val="30"/>
  </w:num>
  <w:num w:numId="19">
    <w:abstractNumId w:val="20"/>
  </w:num>
  <w:num w:numId="20">
    <w:abstractNumId w:val="29"/>
  </w:num>
  <w:num w:numId="21">
    <w:abstractNumId w:val="19"/>
  </w:num>
  <w:num w:numId="22">
    <w:abstractNumId w:val="18"/>
  </w:num>
  <w:num w:numId="23">
    <w:abstractNumId w:val="0"/>
  </w:num>
  <w:num w:numId="24">
    <w:abstractNumId w:val="3"/>
  </w:num>
  <w:num w:numId="25">
    <w:abstractNumId w:val="2"/>
  </w:num>
  <w:num w:numId="26">
    <w:abstractNumId w:val="31"/>
  </w:num>
  <w:num w:numId="27">
    <w:abstractNumId w:val="15"/>
  </w:num>
  <w:num w:numId="28">
    <w:abstractNumId w:val="27"/>
  </w:num>
  <w:num w:numId="29">
    <w:abstractNumId w:val="36"/>
  </w:num>
  <w:num w:numId="30">
    <w:abstractNumId w:val="22"/>
  </w:num>
  <w:num w:numId="31">
    <w:abstractNumId w:val="21"/>
  </w:num>
  <w:num w:numId="32">
    <w:abstractNumId w:val="35"/>
  </w:num>
  <w:num w:numId="33">
    <w:abstractNumId w:val="25"/>
  </w:num>
  <w:num w:numId="34">
    <w:abstractNumId w:val="5"/>
  </w:num>
  <w:num w:numId="35">
    <w:abstractNumId w:val="13"/>
  </w:num>
  <w:num w:numId="36">
    <w:abstractNumId w:val="33"/>
  </w:num>
  <w:num w:numId="37">
    <w:abstractNumId w:val="16"/>
  </w:num>
  <w:num w:numId="3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evenAndOddHeaders/>
  <w:characterSpacingControl w:val="doNotCompress"/>
  <w:hdrShapeDefaults>
    <o:shapedefaults v:ext="edit" spidmax="2050"/>
  </w:hdrShapeDefaults>
  <w:footnotePr>
    <w:footnote w:id="-1"/>
    <w:footnote w:id="0"/>
  </w:footnotePr>
  <w:endnotePr>
    <w:endnote w:id="-1"/>
    <w:endnote w:id="0"/>
  </w:endnotePr>
  <w:compat/>
  <w:rsids>
    <w:rsidRoot w:val="003E5088"/>
    <w:rsid w:val="00007CFD"/>
    <w:rsid w:val="00075AFC"/>
    <w:rsid w:val="00156FA4"/>
    <w:rsid w:val="00170153"/>
    <w:rsid w:val="001845BA"/>
    <w:rsid w:val="001A1DED"/>
    <w:rsid w:val="00391D79"/>
    <w:rsid w:val="003D651D"/>
    <w:rsid w:val="003E5088"/>
    <w:rsid w:val="003F6EFF"/>
    <w:rsid w:val="005A536A"/>
    <w:rsid w:val="007210A3"/>
    <w:rsid w:val="00751D94"/>
    <w:rsid w:val="00836BEC"/>
    <w:rsid w:val="00891A62"/>
    <w:rsid w:val="008C6546"/>
    <w:rsid w:val="00960399"/>
    <w:rsid w:val="009C2353"/>
    <w:rsid w:val="00A51DDF"/>
    <w:rsid w:val="00C00309"/>
    <w:rsid w:val="00C05ADE"/>
    <w:rsid w:val="00C723ED"/>
    <w:rsid w:val="00D562B9"/>
    <w:rsid w:val="00DF40BC"/>
  </w:rsids>
  <m:mathPr>
    <m:mathFont m:val="Consolas"/>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toc 1" w:uiPriority="39"/>
    <w:lsdException w:name="toc 2" w:uiPriority="39"/>
    <w:lsdException w:name="header" w:uiPriority="99"/>
    <w:lsdException w:name="footer" w:uiPriority="99"/>
    <w:lsdException w:name="Hyperlink"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2E8E"/>
    <w:pPr>
      <w:spacing w:after="200" w:line="276" w:lineRule="auto"/>
    </w:pPr>
    <w:rPr>
      <w:sz w:val="22"/>
      <w:szCs w:val="22"/>
    </w:rPr>
  </w:style>
  <w:style w:type="paragraph" w:styleId="Heading1">
    <w:name w:val="heading 1"/>
    <w:basedOn w:val="Normal"/>
    <w:next w:val="Normal"/>
    <w:link w:val="Heading1Char"/>
    <w:uiPriority w:val="9"/>
    <w:qFormat/>
    <w:rsid w:val="00F35BF5"/>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C723ED"/>
    <w:pPr>
      <w:keepNext/>
      <w:spacing w:before="240" w:after="60"/>
      <w:outlineLvl w:val="1"/>
      <w:pPrChange w:id="0" w:author="John Benito" w:date="2012-03-15T14:52:00Z">
        <w:pPr>
          <w:keepNext/>
          <w:spacing w:before="240" w:after="60" w:line="276" w:lineRule="auto"/>
          <w:outlineLvl w:val="1"/>
        </w:pPr>
      </w:pPrChange>
    </w:pPr>
    <w:rPr>
      <w:rFonts w:ascii="Cambria" w:eastAsia="Times New Roman" w:hAnsi="Cambria"/>
      <w:b/>
      <w:bCs/>
      <w:iCs/>
      <w:sz w:val="28"/>
      <w:szCs w:val="28"/>
      <w:rPrChange w:id="0" w:author="John Benito" w:date="2012-03-15T14:52:00Z">
        <w:rPr>
          <w:rFonts w:ascii="Cambria" w:hAnsi="Cambria"/>
          <w:b/>
          <w:bCs/>
          <w:i/>
          <w:iCs/>
          <w:sz w:val="28"/>
          <w:szCs w:val="28"/>
          <w:lang w:val="en-US" w:eastAsia="en-US" w:bidi="ar-SA"/>
        </w:rPr>
      </w:rPrChange>
    </w:rPr>
  </w:style>
  <w:style w:type="paragraph" w:styleId="Heading3">
    <w:name w:val="heading 3"/>
    <w:basedOn w:val="Normal"/>
    <w:next w:val="Normal"/>
    <w:link w:val="Heading3Char"/>
    <w:uiPriority w:val="9"/>
    <w:qFormat/>
    <w:rsid w:val="00F35BF5"/>
    <w:pPr>
      <w:keepNext/>
      <w:spacing w:before="240" w:after="60"/>
      <w:outlineLvl w:val="2"/>
    </w:pPr>
    <w:rPr>
      <w:rFonts w:ascii="Cambria" w:eastAsia="Times New Roman" w:hAnsi="Cambria"/>
      <w:b/>
      <w:bCs/>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uiPriority w:val="99"/>
    <w:unhideWhenUsed/>
    <w:rsid w:val="003E5088"/>
    <w:rPr>
      <w:strike w:val="0"/>
      <w:dstrike w:val="0"/>
      <w:color w:val="1364C4"/>
      <w:u w:val="none"/>
      <w:effect w:val="none"/>
    </w:rPr>
  </w:style>
  <w:style w:type="character" w:styleId="Strong">
    <w:name w:val="Strong"/>
    <w:uiPriority w:val="22"/>
    <w:qFormat/>
    <w:rsid w:val="00F5374D"/>
    <w:rPr>
      <w:b/>
      <w:bCs/>
    </w:rPr>
  </w:style>
  <w:style w:type="paragraph" w:styleId="NormalWeb">
    <w:name w:val="Normal (Web)"/>
    <w:basedOn w:val="Normal"/>
    <w:uiPriority w:val="99"/>
    <w:unhideWhenUsed/>
    <w:rsid w:val="00AE265E"/>
    <w:pPr>
      <w:spacing w:before="100" w:beforeAutospacing="1" w:after="100" w:afterAutospacing="1" w:line="240" w:lineRule="auto"/>
    </w:pPr>
    <w:rPr>
      <w:rFonts w:ascii="Times New Roman" w:eastAsia="Times New Roman" w:hAnsi="Times New Roman"/>
      <w:sz w:val="24"/>
      <w:szCs w:val="24"/>
    </w:rPr>
  </w:style>
  <w:style w:type="paragraph" w:styleId="Caption">
    <w:name w:val="caption"/>
    <w:basedOn w:val="Normal"/>
    <w:next w:val="Normal"/>
    <w:uiPriority w:val="35"/>
    <w:qFormat/>
    <w:rsid w:val="000D0690"/>
    <w:rPr>
      <w:b/>
      <w:bCs/>
      <w:sz w:val="20"/>
      <w:szCs w:val="20"/>
    </w:rPr>
  </w:style>
  <w:style w:type="paragraph" w:customStyle="1" w:styleId="ColorfulList-Accent11">
    <w:name w:val="Colorful List - Accent 11"/>
    <w:basedOn w:val="Normal"/>
    <w:uiPriority w:val="34"/>
    <w:qFormat/>
    <w:rsid w:val="001B1F20"/>
    <w:pPr>
      <w:ind w:left="720"/>
    </w:pPr>
  </w:style>
  <w:style w:type="character" w:customStyle="1" w:styleId="Heading1Char">
    <w:name w:val="Heading 1 Char"/>
    <w:link w:val="Heading1"/>
    <w:uiPriority w:val="9"/>
    <w:rsid w:val="00F35BF5"/>
    <w:rPr>
      <w:rFonts w:ascii="Cambria" w:eastAsia="Times New Roman" w:hAnsi="Cambria" w:cs="Times New Roman"/>
      <w:b/>
      <w:bCs/>
      <w:kern w:val="32"/>
      <w:sz w:val="32"/>
      <w:szCs w:val="32"/>
    </w:rPr>
  </w:style>
  <w:style w:type="character" w:customStyle="1" w:styleId="Heading2Char">
    <w:name w:val="Heading 2 Char"/>
    <w:link w:val="Heading2"/>
    <w:uiPriority w:val="9"/>
    <w:rsid w:val="00C723ED"/>
    <w:rPr>
      <w:rFonts w:ascii="Cambria" w:eastAsia="Times New Roman" w:hAnsi="Cambria"/>
      <w:b/>
      <w:bCs/>
      <w:iCs/>
      <w:sz w:val="28"/>
      <w:szCs w:val="28"/>
    </w:rPr>
  </w:style>
  <w:style w:type="character" w:customStyle="1" w:styleId="Heading3Char">
    <w:name w:val="Heading 3 Char"/>
    <w:link w:val="Heading3"/>
    <w:uiPriority w:val="9"/>
    <w:rsid w:val="00F35BF5"/>
    <w:rPr>
      <w:rFonts w:ascii="Cambria" w:eastAsia="Times New Roman" w:hAnsi="Cambria" w:cs="Times New Roman"/>
      <w:b/>
      <w:bCs/>
      <w:sz w:val="26"/>
      <w:szCs w:val="26"/>
    </w:rPr>
  </w:style>
  <w:style w:type="character" w:styleId="FollowedHyperlink">
    <w:name w:val="FollowedHyperlink"/>
    <w:uiPriority w:val="99"/>
    <w:semiHidden/>
    <w:unhideWhenUsed/>
    <w:rsid w:val="0097017B"/>
    <w:rPr>
      <w:color w:val="800080"/>
      <w:u w:val="single"/>
    </w:rPr>
  </w:style>
  <w:style w:type="table" w:styleId="TableGrid">
    <w:name w:val="Table Grid"/>
    <w:basedOn w:val="TableNormal"/>
    <w:uiPriority w:val="59"/>
    <w:rsid w:val="00765A4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eNumber">
    <w:name w:val="line number"/>
    <w:uiPriority w:val="99"/>
    <w:semiHidden/>
    <w:unhideWhenUsed/>
    <w:rsid w:val="00A468FB"/>
  </w:style>
  <w:style w:type="character" w:styleId="CommentReference">
    <w:name w:val="annotation reference"/>
    <w:basedOn w:val="DefaultParagraphFont"/>
    <w:uiPriority w:val="99"/>
    <w:semiHidden/>
    <w:unhideWhenUsed/>
    <w:rsid w:val="00AA01D4"/>
    <w:rPr>
      <w:sz w:val="16"/>
      <w:szCs w:val="16"/>
    </w:rPr>
  </w:style>
  <w:style w:type="paragraph" w:styleId="CommentText">
    <w:name w:val="annotation text"/>
    <w:basedOn w:val="Normal"/>
    <w:link w:val="CommentTextChar"/>
    <w:uiPriority w:val="99"/>
    <w:semiHidden/>
    <w:unhideWhenUsed/>
    <w:rsid w:val="00AA01D4"/>
    <w:rPr>
      <w:sz w:val="20"/>
      <w:szCs w:val="20"/>
    </w:rPr>
  </w:style>
  <w:style w:type="character" w:customStyle="1" w:styleId="CommentTextChar">
    <w:name w:val="Comment Text Char"/>
    <w:basedOn w:val="DefaultParagraphFont"/>
    <w:link w:val="CommentText"/>
    <w:uiPriority w:val="99"/>
    <w:semiHidden/>
    <w:rsid w:val="00AA01D4"/>
  </w:style>
  <w:style w:type="paragraph" w:styleId="CommentSubject">
    <w:name w:val="annotation subject"/>
    <w:basedOn w:val="CommentText"/>
    <w:next w:val="CommentText"/>
    <w:link w:val="CommentSubjectChar"/>
    <w:uiPriority w:val="99"/>
    <w:semiHidden/>
    <w:unhideWhenUsed/>
    <w:rsid w:val="00AA01D4"/>
    <w:rPr>
      <w:b/>
      <w:bCs/>
    </w:rPr>
  </w:style>
  <w:style w:type="character" w:customStyle="1" w:styleId="CommentSubjectChar">
    <w:name w:val="Comment Subject Char"/>
    <w:basedOn w:val="CommentTextChar"/>
    <w:link w:val="CommentSubject"/>
    <w:uiPriority w:val="99"/>
    <w:semiHidden/>
    <w:rsid w:val="00AA01D4"/>
    <w:rPr>
      <w:b/>
      <w:bCs/>
    </w:rPr>
  </w:style>
  <w:style w:type="paragraph" w:styleId="BalloonText">
    <w:name w:val="Balloon Text"/>
    <w:basedOn w:val="Normal"/>
    <w:link w:val="BalloonTextChar"/>
    <w:uiPriority w:val="99"/>
    <w:semiHidden/>
    <w:unhideWhenUsed/>
    <w:rsid w:val="00AA01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01D4"/>
    <w:rPr>
      <w:rFonts w:ascii="Tahoma" w:hAnsi="Tahoma" w:cs="Tahoma"/>
      <w:sz w:val="16"/>
      <w:szCs w:val="16"/>
    </w:rPr>
  </w:style>
  <w:style w:type="paragraph" w:customStyle="1" w:styleId="Default">
    <w:name w:val="Default"/>
    <w:rsid w:val="00C47EF9"/>
    <w:pPr>
      <w:autoSpaceDE w:val="0"/>
      <w:autoSpaceDN w:val="0"/>
      <w:adjustRightInd w:val="0"/>
    </w:pPr>
    <w:rPr>
      <w:rFonts w:cs="Calibri"/>
      <w:color w:val="000000"/>
      <w:sz w:val="24"/>
      <w:szCs w:val="24"/>
    </w:rPr>
  </w:style>
  <w:style w:type="paragraph" w:styleId="Header">
    <w:name w:val="header"/>
    <w:basedOn w:val="Normal"/>
    <w:link w:val="HeaderChar"/>
    <w:uiPriority w:val="99"/>
    <w:rsid w:val="00DF40BC"/>
    <w:pPr>
      <w:tabs>
        <w:tab w:val="center" w:pos="4320"/>
        <w:tab w:val="right" w:pos="8640"/>
      </w:tabs>
    </w:pPr>
  </w:style>
  <w:style w:type="character" w:customStyle="1" w:styleId="HeaderChar">
    <w:name w:val="Header Char"/>
    <w:basedOn w:val="DefaultParagraphFont"/>
    <w:link w:val="Header"/>
    <w:uiPriority w:val="99"/>
    <w:rsid w:val="00DF40BC"/>
    <w:rPr>
      <w:sz w:val="22"/>
      <w:szCs w:val="22"/>
    </w:rPr>
  </w:style>
  <w:style w:type="paragraph" w:styleId="Footer">
    <w:name w:val="footer"/>
    <w:basedOn w:val="Normal"/>
    <w:link w:val="FooterChar"/>
    <w:uiPriority w:val="99"/>
    <w:rsid w:val="00DF40BC"/>
    <w:pPr>
      <w:tabs>
        <w:tab w:val="center" w:pos="4320"/>
        <w:tab w:val="right" w:pos="8640"/>
      </w:tabs>
    </w:pPr>
  </w:style>
  <w:style w:type="character" w:customStyle="1" w:styleId="FooterChar">
    <w:name w:val="Footer Char"/>
    <w:basedOn w:val="DefaultParagraphFont"/>
    <w:link w:val="Footer"/>
    <w:uiPriority w:val="99"/>
    <w:rsid w:val="00DF40BC"/>
    <w:rPr>
      <w:sz w:val="22"/>
      <w:szCs w:val="22"/>
    </w:rPr>
  </w:style>
  <w:style w:type="paragraph" w:customStyle="1" w:styleId="zzCover">
    <w:name w:val="zzCover"/>
    <w:basedOn w:val="Normal"/>
    <w:rsid w:val="00891A62"/>
    <w:pPr>
      <w:spacing w:after="220" w:line="230" w:lineRule="atLeast"/>
      <w:jc w:val="right"/>
    </w:pPr>
    <w:rPr>
      <w:rFonts w:ascii="Arial" w:eastAsia="MS Mincho" w:hAnsi="Arial"/>
      <w:b/>
      <w:color w:val="000000"/>
      <w:sz w:val="24"/>
      <w:szCs w:val="20"/>
      <w:lang w:val="de-DE" w:eastAsia="ja-JP"/>
    </w:rPr>
  </w:style>
  <w:style w:type="paragraph" w:customStyle="1" w:styleId="zzCopyright">
    <w:name w:val="zzCopyright"/>
    <w:basedOn w:val="Normal"/>
    <w:next w:val="Normal"/>
    <w:rsid w:val="008C6546"/>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rFonts w:asciiTheme="minorHAnsi" w:eastAsiaTheme="minorEastAsia" w:hAnsiTheme="minorHAnsi" w:cstheme="minorBidi"/>
      <w:color w:val="0000FF"/>
    </w:rPr>
  </w:style>
  <w:style w:type="paragraph" w:styleId="ListParagraph">
    <w:name w:val="List Paragraph"/>
    <w:basedOn w:val="Normal"/>
    <w:rsid w:val="00007CFD"/>
    <w:pPr>
      <w:ind w:left="720"/>
      <w:contextualSpacing/>
    </w:pPr>
  </w:style>
  <w:style w:type="paragraph" w:styleId="TOCHeading">
    <w:name w:val="TOC Heading"/>
    <w:basedOn w:val="Heading1"/>
    <w:next w:val="Normal"/>
    <w:uiPriority w:val="39"/>
    <w:unhideWhenUsed/>
    <w:qFormat/>
    <w:rsid w:val="007210A3"/>
    <w:pPr>
      <w:keepLines/>
      <w:spacing w:before="480" w:after="0"/>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rsid w:val="00D562B9"/>
    <w:pPr>
      <w:tabs>
        <w:tab w:val="right" w:leader="dot" w:pos="9350"/>
      </w:tabs>
      <w:spacing w:after="100"/>
      <w:pPrChange w:id="1" w:author="John Benito" w:date="2012-03-15T14:56:00Z">
        <w:pPr>
          <w:spacing w:after="100" w:line="276" w:lineRule="auto"/>
        </w:pPr>
      </w:pPrChange>
    </w:pPr>
    <w:rPr>
      <w:rPrChange w:id="1" w:author="John Benito" w:date="2012-03-15T14:56:00Z">
        <w:rPr>
          <w:rFonts w:ascii="Calibri" w:eastAsia="Calibri" w:hAnsi="Calibri"/>
          <w:sz w:val="22"/>
          <w:szCs w:val="22"/>
          <w:lang w:val="en-US" w:eastAsia="en-US" w:bidi="ar-SA"/>
        </w:rPr>
      </w:rPrChange>
    </w:rPr>
  </w:style>
  <w:style w:type="paragraph" w:styleId="TOC2">
    <w:name w:val="toc 2"/>
    <w:basedOn w:val="Normal"/>
    <w:next w:val="Normal"/>
    <w:autoRedefine/>
    <w:uiPriority w:val="39"/>
    <w:rsid w:val="00D562B9"/>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toc 1" w:uiPriority="39"/>
    <w:lsdException w:name="toc 2" w:uiPriority="39"/>
    <w:lsdException w:name="header" w:uiPriority="99"/>
    <w:lsdException w:name="footer" w:uiPriority="99"/>
    <w:lsdException w:name="Hyperlink" w:uiPriority="99"/>
    <w:lsdException w:name="TOC Heading" w:uiPriority="39" w:qFormat="1"/>
  </w:latentStyles>
  <w:style w:type="paragraph" w:default="1" w:styleId="Normal">
    <w:name w:val="Normal"/>
    <w:qFormat/>
    <w:rsid w:val="00EB2E8E"/>
    <w:pPr>
      <w:spacing w:after="200" w:line="276" w:lineRule="auto"/>
    </w:pPr>
    <w:rPr>
      <w:sz w:val="22"/>
      <w:szCs w:val="22"/>
    </w:rPr>
  </w:style>
  <w:style w:type="paragraph" w:styleId="Heading1">
    <w:name w:val="heading 1"/>
    <w:basedOn w:val="Normal"/>
    <w:next w:val="Normal"/>
    <w:link w:val="Heading1Char"/>
    <w:uiPriority w:val="9"/>
    <w:qFormat/>
    <w:rsid w:val="00F35BF5"/>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C723ED"/>
    <w:pPr>
      <w:keepNext/>
      <w:spacing w:before="240" w:after="60"/>
      <w:outlineLvl w:val="1"/>
      <w:pPrChange w:id="2" w:author="John Benito" w:date="2012-03-15T14:52:00Z">
        <w:pPr>
          <w:keepNext/>
          <w:spacing w:before="240" w:after="60" w:line="276" w:lineRule="auto"/>
          <w:outlineLvl w:val="1"/>
        </w:pPr>
      </w:pPrChange>
    </w:pPr>
    <w:rPr>
      <w:rFonts w:ascii="Cambria" w:eastAsia="Times New Roman" w:hAnsi="Cambria"/>
      <w:b/>
      <w:bCs/>
      <w:iCs/>
      <w:sz w:val="28"/>
      <w:szCs w:val="28"/>
      <w:rPrChange w:id="2" w:author="John Benito" w:date="2012-03-15T14:52:00Z">
        <w:rPr>
          <w:rFonts w:ascii="Cambria" w:hAnsi="Cambria"/>
          <w:b/>
          <w:bCs/>
          <w:i/>
          <w:iCs/>
          <w:sz w:val="28"/>
          <w:szCs w:val="28"/>
          <w:lang w:val="en-US" w:eastAsia="en-US" w:bidi="ar-SA"/>
        </w:rPr>
      </w:rPrChange>
    </w:rPr>
  </w:style>
  <w:style w:type="paragraph" w:styleId="Heading3">
    <w:name w:val="heading 3"/>
    <w:basedOn w:val="Normal"/>
    <w:next w:val="Normal"/>
    <w:link w:val="Heading3Char"/>
    <w:uiPriority w:val="9"/>
    <w:qFormat/>
    <w:rsid w:val="00F35BF5"/>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E5088"/>
    <w:rPr>
      <w:strike w:val="0"/>
      <w:dstrike w:val="0"/>
      <w:color w:val="1364C4"/>
      <w:u w:val="none"/>
      <w:effect w:val="none"/>
    </w:rPr>
  </w:style>
  <w:style w:type="character" w:styleId="Strong">
    <w:name w:val="Strong"/>
    <w:uiPriority w:val="22"/>
    <w:qFormat/>
    <w:rsid w:val="00F5374D"/>
    <w:rPr>
      <w:b/>
      <w:bCs/>
    </w:rPr>
  </w:style>
  <w:style w:type="paragraph" w:styleId="NormalWeb">
    <w:name w:val="Normal (Web)"/>
    <w:basedOn w:val="Normal"/>
    <w:uiPriority w:val="99"/>
    <w:unhideWhenUsed/>
    <w:rsid w:val="00AE265E"/>
    <w:pPr>
      <w:spacing w:before="100" w:beforeAutospacing="1" w:after="100" w:afterAutospacing="1" w:line="240" w:lineRule="auto"/>
    </w:pPr>
    <w:rPr>
      <w:rFonts w:ascii="Times New Roman" w:eastAsia="Times New Roman" w:hAnsi="Times New Roman"/>
      <w:sz w:val="24"/>
      <w:szCs w:val="24"/>
    </w:rPr>
  </w:style>
  <w:style w:type="paragraph" w:styleId="Caption">
    <w:name w:val="caption"/>
    <w:basedOn w:val="Normal"/>
    <w:next w:val="Normal"/>
    <w:uiPriority w:val="35"/>
    <w:qFormat/>
    <w:rsid w:val="000D0690"/>
    <w:rPr>
      <w:b/>
      <w:bCs/>
      <w:sz w:val="20"/>
      <w:szCs w:val="20"/>
    </w:rPr>
  </w:style>
  <w:style w:type="paragraph" w:customStyle="1" w:styleId="ColorfulList-Accent11">
    <w:name w:val="Colorful List - Accent 11"/>
    <w:basedOn w:val="Normal"/>
    <w:uiPriority w:val="34"/>
    <w:qFormat/>
    <w:rsid w:val="001B1F20"/>
    <w:pPr>
      <w:ind w:left="720"/>
    </w:pPr>
  </w:style>
  <w:style w:type="character" w:customStyle="1" w:styleId="Heading1Char">
    <w:name w:val="Heading 1 Char"/>
    <w:link w:val="Heading1"/>
    <w:uiPriority w:val="9"/>
    <w:rsid w:val="00F35BF5"/>
    <w:rPr>
      <w:rFonts w:ascii="Cambria" w:eastAsia="Times New Roman" w:hAnsi="Cambria" w:cs="Times New Roman"/>
      <w:b/>
      <w:bCs/>
      <w:kern w:val="32"/>
      <w:sz w:val="32"/>
      <w:szCs w:val="32"/>
    </w:rPr>
  </w:style>
  <w:style w:type="character" w:customStyle="1" w:styleId="Heading2Char">
    <w:name w:val="Heading 2 Char"/>
    <w:link w:val="Heading2"/>
    <w:uiPriority w:val="9"/>
    <w:rsid w:val="00C723ED"/>
    <w:rPr>
      <w:rFonts w:ascii="Cambria" w:eastAsia="Times New Roman" w:hAnsi="Cambria"/>
      <w:b/>
      <w:bCs/>
      <w:iCs/>
      <w:sz w:val="28"/>
      <w:szCs w:val="28"/>
    </w:rPr>
  </w:style>
  <w:style w:type="character" w:customStyle="1" w:styleId="Heading3Char">
    <w:name w:val="Heading 3 Char"/>
    <w:link w:val="Heading3"/>
    <w:uiPriority w:val="9"/>
    <w:rsid w:val="00F35BF5"/>
    <w:rPr>
      <w:rFonts w:ascii="Cambria" w:eastAsia="Times New Roman" w:hAnsi="Cambria" w:cs="Times New Roman"/>
      <w:b/>
      <w:bCs/>
      <w:sz w:val="26"/>
      <w:szCs w:val="26"/>
    </w:rPr>
  </w:style>
  <w:style w:type="character" w:styleId="FollowedHyperlink">
    <w:name w:val="FollowedHyperlink"/>
    <w:uiPriority w:val="99"/>
    <w:semiHidden/>
    <w:unhideWhenUsed/>
    <w:rsid w:val="0097017B"/>
    <w:rPr>
      <w:color w:val="800080"/>
      <w:u w:val="single"/>
    </w:rPr>
  </w:style>
  <w:style w:type="table" w:styleId="TableGrid">
    <w:name w:val="Table Grid"/>
    <w:basedOn w:val="TableNormal"/>
    <w:uiPriority w:val="59"/>
    <w:rsid w:val="00765A4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eNumber">
    <w:name w:val="line number"/>
    <w:uiPriority w:val="99"/>
    <w:semiHidden/>
    <w:unhideWhenUsed/>
    <w:rsid w:val="00A468FB"/>
  </w:style>
  <w:style w:type="character" w:styleId="CommentReference">
    <w:name w:val="annotation reference"/>
    <w:basedOn w:val="DefaultParagraphFont"/>
    <w:uiPriority w:val="99"/>
    <w:semiHidden/>
    <w:unhideWhenUsed/>
    <w:rsid w:val="00AA01D4"/>
    <w:rPr>
      <w:sz w:val="16"/>
      <w:szCs w:val="16"/>
    </w:rPr>
  </w:style>
  <w:style w:type="paragraph" w:styleId="CommentText">
    <w:name w:val="annotation text"/>
    <w:basedOn w:val="Normal"/>
    <w:link w:val="CommentTextChar"/>
    <w:uiPriority w:val="99"/>
    <w:semiHidden/>
    <w:unhideWhenUsed/>
    <w:rsid w:val="00AA01D4"/>
    <w:rPr>
      <w:sz w:val="20"/>
      <w:szCs w:val="20"/>
    </w:rPr>
  </w:style>
  <w:style w:type="character" w:customStyle="1" w:styleId="CommentTextChar">
    <w:name w:val="Comment Text Char"/>
    <w:basedOn w:val="DefaultParagraphFont"/>
    <w:link w:val="CommentText"/>
    <w:uiPriority w:val="99"/>
    <w:semiHidden/>
    <w:rsid w:val="00AA01D4"/>
  </w:style>
  <w:style w:type="paragraph" w:styleId="CommentSubject">
    <w:name w:val="annotation subject"/>
    <w:basedOn w:val="CommentText"/>
    <w:next w:val="CommentText"/>
    <w:link w:val="CommentSubjectChar"/>
    <w:uiPriority w:val="99"/>
    <w:semiHidden/>
    <w:unhideWhenUsed/>
    <w:rsid w:val="00AA01D4"/>
    <w:rPr>
      <w:b/>
      <w:bCs/>
    </w:rPr>
  </w:style>
  <w:style w:type="character" w:customStyle="1" w:styleId="CommentSubjectChar">
    <w:name w:val="Comment Subject Char"/>
    <w:basedOn w:val="CommentTextChar"/>
    <w:link w:val="CommentSubject"/>
    <w:uiPriority w:val="99"/>
    <w:semiHidden/>
    <w:rsid w:val="00AA01D4"/>
    <w:rPr>
      <w:b/>
      <w:bCs/>
    </w:rPr>
  </w:style>
  <w:style w:type="paragraph" w:styleId="BalloonText">
    <w:name w:val="Balloon Text"/>
    <w:basedOn w:val="Normal"/>
    <w:link w:val="BalloonTextChar"/>
    <w:uiPriority w:val="99"/>
    <w:semiHidden/>
    <w:unhideWhenUsed/>
    <w:rsid w:val="00AA01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01D4"/>
    <w:rPr>
      <w:rFonts w:ascii="Tahoma" w:hAnsi="Tahoma" w:cs="Tahoma"/>
      <w:sz w:val="16"/>
      <w:szCs w:val="16"/>
    </w:rPr>
  </w:style>
  <w:style w:type="paragraph" w:customStyle="1" w:styleId="Default">
    <w:name w:val="Default"/>
    <w:rsid w:val="00C47EF9"/>
    <w:pPr>
      <w:autoSpaceDE w:val="0"/>
      <w:autoSpaceDN w:val="0"/>
      <w:adjustRightInd w:val="0"/>
    </w:pPr>
    <w:rPr>
      <w:rFonts w:cs="Calibri"/>
      <w:color w:val="000000"/>
      <w:sz w:val="24"/>
      <w:szCs w:val="24"/>
    </w:rPr>
  </w:style>
  <w:style w:type="paragraph" w:styleId="Header">
    <w:name w:val="header"/>
    <w:basedOn w:val="Normal"/>
    <w:link w:val="HeaderChar"/>
    <w:uiPriority w:val="99"/>
    <w:rsid w:val="00DF40BC"/>
    <w:pPr>
      <w:tabs>
        <w:tab w:val="center" w:pos="4320"/>
        <w:tab w:val="right" w:pos="8640"/>
      </w:tabs>
    </w:pPr>
  </w:style>
  <w:style w:type="character" w:customStyle="1" w:styleId="HeaderChar">
    <w:name w:val="Header Char"/>
    <w:basedOn w:val="DefaultParagraphFont"/>
    <w:link w:val="Header"/>
    <w:uiPriority w:val="99"/>
    <w:rsid w:val="00DF40BC"/>
    <w:rPr>
      <w:sz w:val="22"/>
      <w:szCs w:val="22"/>
    </w:rPr>
  </w:style>
  <w:style w:type="paragraph" w:styleId="Footer">
    <w:name w:val="footer"/>
    <w:basedOn w:val="Normal"/>
    <w:link w:val="FooterChar"/>
    <w:uiPriority w:val="99"/>
    <w:rsid w:val="00DF40BC"/>
    <w:pPr>
      <w:tabs>
        <w:tab w:val="center" w:pos="4320"/>
        <w:tab w:val="right" w:pos="8640"/>
      </w:tabs>
    </w:pPr>
  </w:style>
  <w:style w:type="character" w:customStyle="1" w:styleId="FooterChar">
    <w:name w:val="Footer Char"/>
    <w:basedOn w:val="DefaultParagraphFont"/>
    <w:link w:val="Footer"/>
    <w:uiPriority w:val="99"/>
    <w:rsid w:val="00DF40BC"/>
    <w:rPr>
      <w:sz w:val="22"/>
      <w:szCs w:val="22"/>
    </w:rPr>
  </w:style>
  <w:style w:type="paragraph" w:customStyle="1" w:styleId="zzCover">
    <w:name w:val="zzCover"/>
    <w:basedOn w:val="Normal"/>
    <w:rsid w:val="00891A62"/>
    <w:pPr>
      <w:spacing w:after="220" w:line="230" w:lineRule="atLeast"/>
      <w:jc w:val="right"/>
    </w:pPr>
    <w:rPr>
      <w:rFonts w:ascii="Arial" w:eastAsia="MS Mincho" w:hAnsi="Arial"/>
      <w:b/>
      <w:color w:val="000000"/>
      <w:sz w:val="24"/>
      <w:szCs w:val="20"/>
      <w:lang w:val="de-DE" w:eastAsia="ja-JP"/>
    </w:rPr>
  </w:style>
  <w:style w:type="paragraph" w:customStyle="1" w:styleId="zzCopyright">
    <w:name w:val="zzCopyright"/>
    <w:basedOn w:val="Normal"/>
    <w:next w:val="Normal"/>
    <w:rsid w:val="008C6546"/>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rFonts w:asciiTheme="minorHAnsi" w:eastAsiaTheme="minorEastAsia" w:hAnsiTheme="minorHAnsi" w:cstheme="minorBidi"/>
      <w:color w:val="0000FF"/>
    </w:rPr>
  </w:style>
  <w:style w:type="paragraph" w:styleId="ListParagraph">
    <w:name w:val="List Paragraph"/>
    <w:basedOn w:val="Normal"/>
    <w:rsid w:val="00007CFD"/>
    <w:pPr>
      <w:ind w:left="720"/>
      <w:contextualSpacing/>
    </w:pPr>
  </w:style>
  <w:style w:type="paragraph" w:styleId="TOCHeading">
    <w:name w:val="TOC Heading"/>
    <w:basedOn w:val="Heading1"/>
    <w:next w:val="Normal"/>
    <w:uiPriority w:val="39"/>
    <w:unhideWhenUsed/>
    <w:qFormat/>
    <w:rsid w:val="007210A3"/>
    <w:pPr>
      <w:keepLines/>
      <w:spacing w:before="480" w:after="0"/>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rsid w:val="00D562B9"/>
    <w:pPr>
      <w:tabs>
        <w:tab w:val="right" w:leader="dot" w:pos="9350"/>
      </w:tabs>
      <w:spacing w:after="100"/>
      <w:pPrChange w:id="3" w:author="John Benito" w:date="2012-03-15T14:56:00Z">
        <w:pPr>
          <w:spacing w:after="100" w:line="276" w:lineRule="auto"/>
        </w:pPr>
      </w:pPrChange>
    </w:pPr>
    <w:rPr>
      <w:rPrChange w:id="3" w:author="John Benito" w:date="2012-03-15T14:56:00Z">
        <w:rPr>
          <w:rFonts w:ascii="Calibri" w:eastAsia="Calibri" w:hAnsi="Calibri"/>
          <w:sz w:val="22"/>
          <w:szCs w:val="22"/>
          <w:lang w:val="en-US" w:eastAsia="en-US" w:bidi="ar-SA"/>
        </w:rPr>
      </w:rPrChange>
    </w:rPr>
  </w:style>
  <w:style w:type="paragraph" w:styleId="TOC2">
    <w:name w:val="toc 2"/>
    <w:basedOn w:val="Normal"/>
    <w:next w:val="Normal"/>
    <w:autoRedefine/>
    <w:uiPriority w:val="39"/>
    <w:rsid w:val="00D562B9"/>
    <w:pPr>
      <w:spacing w:after="100"/>
      <w:ind w:left="220"/>
    </w:pPr>
  </w:style>
</w:styles>
</file>

<file path=word/webSettings.xml><?xml version="1.0" encoding="utf-8"?>
<w:webSettings xmlns:r="http://schemas.openxmlformats.org/officeDocument/2006/relationships" xmlns:w="http://schemas.openxmlformats.org/wordprocessingml/2006/main">
  <w:divs>
    <w:div w:id="26567867">
      <w:bodyDiv w:val="1"/>
      <w:marLeft w:val="0"/>
      <w:marRight w:val="0"/>
      <w:marTop w:val="0"/>
      <w:marBottom w:val="0"/>
      <w:divBdr>
        <w:top w:val="none" w:sz="0" w:space="0" w:color="auto"/>
        <w:left w:val="none" w:sz="0" w:space="0" w:color="auto"/>
        <w:bottom w:val="none" w:sz="0" w:space="0" w:color="auto"/>
        <w:right w:val="none" w:sz="0" w:space="0" w:color="auto"/>
      </w:divBdr>
      <w:divsChild>
        <w:div w:id="158544386">
          <w:marLeft w:val="0"/>
          <w:marRight w:val="0"/>
          <w:marTop w:val="0"/>
          <w:marBottom w:val="0"/>
          <w:divBdr>
            <w:top w:val="none" w:sz="0" w:space="10" w:color="auto"/>
            <w:left w:val="single" w:sz="6" w:space="0" w:color="BBBBBB"/>
            <w:bottom w:val="none" w:sz="0" w:space="0" w:color="auto"/>
            <w:right w:val="none" w:sz="0" w:space="0" w:color="auto"/>
          </w:divBdr>
          <w:divsChild>
            <w:div w:id="4405205">
              <w:marLeft w:val="0"/>
              <w:marRight w:val="0"/>
              <w:marTop w:val="0"/>
              <w:marBottom w:val="0"/>
              <w:divBdr>
                <w:top w:val="none" w:sz="0" w:space="0" w:color="auto"/>
                <w:left w:val="none" w:sz="0" w:space="0" w:color="auto"/>
                <w:bottom w:val="none" w:sz="0" w:space="0" w:color="auto"/>
                <w:right w:val="none" w:sz="0" w:space="0" w:color="auto"/>
              </w:divBdr>
              <w:divsChild>
                <w:div w:id="923344488">
                  <w:marLeft w:val="0"/>
                  <w:marRight w:val="0"/>
                  <w:marTop w:val="0"/>
                  <w:marBottom w:val="0"/>
                  <w:divBdr>
                    <w:top w:val="none" w:sz="0" w:space="0" w:color="auto"/>
                    <w:left w:val="none" w:sz="0" w:space="0" w:color="auto"/>
                    <w:bottom w:val="none" w:sz="0" w:space="0" w:color="auto"/>
                    <w:right w:val="none" w:sz="0" w:space="0" w:color="auto"/>
                  </w:divBdr>
                  <w:divsChild>
                    <w:div w:id="120193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48390">
      <w:bodyDiv w:val="1"/>
      <w:marLeft w:val="0"/>
      <w:marRight w:val="0"/>
      <w:marTop w:val="0"/>
      <w:marBottom w:val="0"/>
      <w:divBdr>
        <w:top w:val="none" w:sz="0" w:space="0" w:color="auto"/>
        <w:left w:val="none" w:sz="0" w:space="0" w:color="auto"/>
        <w:bottom w:val="none" w:sz="0" w:space="0" w:color="auto"/>
        <w:right w:val="none" w:sz="0" w:space="0" w:color="auto"/>
      </w:divBdr>
      <w:divsChild>
        <w:div w:id="958953907">
          <w:marLeft w:val="0"/>
          <w:marRight w:val="0"/>
          <w:marTop w:val="0"/>
          <w:marBottom w:val="0"/>
          <w:divBdr>
            <w:top w:val="none" w:sz="0" w:space="10" w:color="auto"/>
            <w:left w:val="single" w:sz="6" w:space="0" w:color="BBBBBB"/>
            <w:bottom w:val="none" w:sz="0" w:space="0" w:color="auto"/>
            <w:right w:val="none" w:sz="0" w:space="0" w:color="auto"/>
          </w:divBdr>
          <w:divsChild>
            <w:div w:id="1127116095">
              <w:marLeft w:val="0"/>
              <w:marRight w:val="0"/>
              <w:marTop w:val="0"/>
              <w:marBottom w:val="0"/>
              <w:divBdr>
                <w:top w:val="none" w:sz="0" w:space="0" w:color="auto"/>
                <w:left w:val="none" w:sz="0" w:space="0" w:color="auto"/>
                <w:bottom w:val="none" w:sz="0" w:space="0" w:color="auto"/>
                <w:right w:val="none" w:sz="0" w:space="0" w:color="auto"/>
              </w:divBdr>
              <w:divsChild>
                <w:div w:id="659235874">
                  <w:marLeft w:val="0"/>
                  <w:marRight w:val="0"/>
                  <w:marTop w:val="0"/>
                  <w:marBottom w:val="0"/>
                  <w:divBdr>
                    <w:top w:val="none" w:sz="0" w:space="0" w:color="auto"/>
                    <w:left w:val="none" w:sz="0" w:space="0" w:color="auto"/>
                    <w:bottom w:val="none" w:sz="0" w:space="0" w:color="auto"/>
                    <w:right w:val="none" w:sz="0" w:space="0" w:color="auto"/>
                  </w:divBdr>
                  <w:divsChild>
                    <w:div w:id="150119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7622">
      <w:bodyDiv w:val="1"/>
      <w:marLeft w:val="0"/>
      <w:marRight w:val="0"/>
      <w:marTop w:val="0"/>
      <w:marBottom w:val="0"/>
      <w:divBdr>
        <w:top w:val="none" w:sz="0" w:space="0" w:color="auto"/>
        <w:left w:val="none" w:sz="0" w:space="0" w:color="auto"/>
        <w:bottom w:val="none" w:sz="0" w:space="0" w:color="auto"/>
        <w:right w:val="none" w:sz="0" w:space="0" w:color="auto"/>
      </w:divBdr>
      <w:divsChild>
        <w:div w:id="1245381108">
          <w:marLeft w:val="0"/>
          <w:marRight w:val="0"/>
          <w:marTop w:val="0"/>
          <w:marBottom w:val="0"/>
          <w:divBdr>
            <w:top w:val="none" w:sz="0" w:space="0" w:color="auto"/>
            <w:left w:val="none" w:sz="0" w:space="0" w:color="auto"/>
            <w:bottom w:val="none" w:sz="0" w:space="0" w:color="auto"/>
            <w:right w:val="none" w:sz="0" w:space="0" w:color="auto"/>
          </w:divBdr>
          <w:divsChild>
            <w:div w:id="2111118073">
              <w:marLeft w:val="0"/>
              <w:marRight w:val="0"/>
              <w:marTop w:val="0"/>
              <w:marBottom w:val="0"/>
              <w:divBdr>
                <w:top w:val="none" w:sz="0" w:space="0" w:color="auto"/>
                <w:left w:val="none" w:sz="0" w:space="0" w:color="auto"/>
                <w:bottom w:val="none" w:sz="0" w:space="0" w:color="auto"/>
                <w:right w:val="none" w:sz="0" w:space="0" w:color="auto"/>
              </w:divBdr>
              <w:divsChild>
                <w:div w:id="188817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78715">
      <w:bodyDiv w:val="1"/>
      <w:marLeft w:val="0"/>
      <w:marRight w:val="0"/>
      <w:marTop w:val="0"/>
      <w:marBottom w:val="0"/>
      <w:divBdr>
        <w:top w:val="none" w:sz="0" w:space="0" w:color="auto"/>
        <w:left w:val="none" w:sz="0" w:space="0" w:color="auto"/>
        <w:bottom w:val="none" w:sz="0" w:space="0" w:color="auto"/>
        <w:right w:val="none" w:sz="0" w:space="0" w:color="auto"/>
      </w:divBdr>
      <w:divsChild>
        <w:div w:id="1066874230">
          <w:marLeft w:val="0"/>
          <w:marRight w:val="0"/>
          <w:marTop w:val="0"/>
          <w:marBottom w:val="0"/>
          <w:divBdr>
            <w:top w:val="none" w:sz="0" w:space="0" w:color="auto"/>
            <w:left w:val="none" w:sz="0" w:space="0" w:color="auto"/>
            <w:bottom w:val="none" w:sz="0" w:space="0" w:color="auto"/>
            <w:right w:val="none" w:sz="0" w:space="0" w:color="auto"/>
          </w:divBdr>
          <w:divsChild>
            <w:div w:id="161510426">
              <w:marLeft w:val="0"/>
              <w:marRight w:val="0"/>
              <w:marTop w:val="300"/>
              <w:marBottom w:val="0"/>
              <w:divBdr>
                <w:top w:val="none" w:sz="0" w:space="0" w:color="auto"/>
                <w:left w:val="none" w:sz="0" w:space="0" w:color="auto"/>
                <w:bottom w:val="none" w:sz="0" w:space="0" w:color="auto"/>
                <w:right w:val="none" w:sz="0" w:space="0" w:color="auto"/>
              </w:divBdr>
              <w:divsChild>
                <w:div w:id="1885092027">
                  <w:marLeft w:val="0"/>
                  <w:marRight w:val="0"/>
                  <w:marTop w:val="0"/>
                  <w:marBottom w:val="0"/>
                  <w:divBdr>
                    <w:top w:val="none" w:sz="0" w:space="0" w:color="auto"/>
                    <w:left w:val="none" w:sz="0" w:space="0" w:color="auto"/>
                    <w:bottom w:val="none" w:sz="0" w:space="0" w:color="auto"/>
                    <w:right w:val="none" w:sz="0" w:space="0" w:color="auto"/>
                  </w:divBdr>
                  <w:divsChild>
                    <w:div w:id="1345745440">
                      <w:marLeft w:val="0"/>
                      <w:marRight w:val="0"/>
                      <w:marTop w:val="0"/>
                      <w:marBottom w:val="0"/>
                      <w:divBdr>
                        <w:top w:val="none" w:sz="0" w:space="0" w:color="auto"/>
                        <w:left w:val="none" w:sz="0" w:space="0" w:color="auto"/>
                        <w:bottom w:val="none" w:sz="0" w:space="0" w:color="auto"/>
                        <w:right w:val="none" w:sz="0" w:space="0" w:color="auto"/>
                      </w:divBdr>
                      <w:divsChild>
                        <w:div w:id="630667827">
                          <w:marLeft w:val="0"/>
                          <w:marRight w:val="0"/>
                          <w:marTop w:val="0"/>
                          <w:marBottom w:val="0"/>
                          <w:divBdr>
                            <w:top w:val="none" w:sz="0" w:space="0" w:color="auto"/>
                            <w:left w:val="none" w:sz="0" w:space="0" w:color="auto"/>
                            <w:bottom w:val="none" w:sz="0" w:space="0" w:color="auto"/>
                            <w:right w:val="none" w:sz="0" w:space="0" w:color="auto"/>
                          </w:divBdr>
                          <w:divsChild>
                            <w:div w:id="191813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826571">
      <w:bodyDiv w:val="1"/>
      <w:marLeft w:val="150"/>
      <w:marRight w:val="150"/>
      <w:marTop w:val="150"/>
      <w:marBottom w:val="150"/>
      <w:divBdr>
        <w:top w:val="none" w:sz="0" w:space="0" w:color="auto"/>
        <w:left w:val="none" w:sz="0" w:space="0" w:color="auto"/>
        <w:bottom w:val="none" w:sz="0" w:space="0" w:color="auto"/>
        <w:right w:val="none" w:sz="0" w:space="0" w:color="auto"/>
      </w:divBdr>
    </w:div>
    <w:div w:id="202448528">
      <w:bodyDiv w:val="1"/>
      <w:marLeft w:val="0"/>
      <w:marRight w:val="0"/>
      <w:marTop w:val="0"/>
      <w:marBottom w:val="0"/>
      <w:divBdr>
        <w:top w:val="none" w:sz="0" w:space="0" w:color="auto"/>
        <w:left w:val="none" w:sz="0" w:space="0" w:color="auto"/>
        <w:bottom w:val="none" w:sz="0" w:space="0" w:color="auto"/>
        <w:right w:val="none" w:sz="0" w:space="0" w:color="auto"/>
      </w:divBdr>
    </w:div>
    <w:div w:id="225533459">
      <w:bodyDiv w:val="1"/>
      <w:marLeft w:val="0"/>
      <w:marRight w:val="0"/>
      <w:marTop w:val="0"/>
      <w:marBottom w:val="0"/>
      <w:divBdr>
        <w:top w:val="none" w:sz="0" w:space="0" w:color="auto"/>
        <w:left w:val="none" w:sz="0" w:space="0" w:color="auto"/>
        <w:bottom w:val="none" w:sz="0" w:space="0" w:color="auto"/>
        <w:right w:val="none" w:sz="0" w:space="0" w:color="auto"/>
      </w:divBdr>
      <w:divsChild>
        <w:div w:id="1891845809">
          <w:marLeft w:val="0"/>
          <w:marRight w:val="0"/>
          <w:marTop w:val="0"/>
          <w:marBottom w:val="0"/>
          <w:divBdr>
            <w:top w:val="none" w:sz="0" w:space="10" w:color="auto"/>
            <w:left w:val="single" w:sz="6" w:space="0" w:color="BBBBBB"/>
            <w:bottom w:val="none" w:sz="0" w:space="0" w:color="auto"/>
            <w:right w:val="none" w:sz="0" w:space="0" w:color="auto"/>
          </w:divBdr>
          <w:divsChild>
            <w:div w:id="158860184">
              <w:marLeft w:val="0"/>
              <w:marRight w:val="0"/>
              <w:marTop w:val="0"/>
              <w:marBottom w:val="0"/>
              <w:divBdr>
                <w:top w:val="none" w:sz="0" w:space="0" w:color="auto"/>
                <w:left w:val="none" w:sz="0" w:space="0" w:color="auto"/>
                <w:bottom w:val="none" w:sz="0" w:space="0" w:color="auto"/>
                <w:right w:val="none" w:sz="0" w:space="0" w:color="auto"/>
              </w:divBdr>
              <w:divsChild>
                <w:div w:id="2141219661">
                  <w:marLeft w:val="0"/>
                  <w:marRight w:val="0"/>
                  <w:marTop w:val="0"/>
                  <w:marBottom w:val="0"/>
                  <w:divBdr>
                    <w:top w:val="none" w:sz="0" w:space="0" w:color="auto"/>
                    <w:left w:val="none" w:sz="0" w:space="0" w:color="auto"/>
                    <w:bottom w:val="none" w:sz="0" w:space="0" w:color="auto"/>
                    <w:right w:val="none" w:sz="0" w:space="0" w:color="auto"/>
                  </w:divBdr>
                  <w:divsChild>
                    <w:div w:id="69338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495021">
      <w:bodyDiv w:val="1"/>
      <w:marLeft w:val="0"/>
      <w:marRight w:val="0"/>
      <w:marTop w:val="0"/>
      <w:marBottom w:val="0"/>
      <w:divBdr>
        <w:top w:val="none" w:sz="0" w:space="0" w:color="auto"/>
        <w:left w:val="none" w:sz="0" w:space="0" w:color="auto"/>
        <w:bottom w:val="none" w:sz="0" w:space="0" w:color="auto"/>
        <w:right w:val="none" w:sz="0" w:space="0" w:color="auto"/>
      </w:divBdr>
      <w:divsChild>
        <w:div w:id="1846087208">
          <w:marLeft w:val="0"/>
          <w:marRight w:val="0"/>
          <w:marTop w:val="0"/>
          <w:marBottom w:val="0"/>
          <w:divBdr>
            <w:top w:val="single" w:sz="6" w:space="0" w:color="2B334F"/>
            <w:left w:val="none" w:sz="0" w:space="0" w:color="auto"/>
            <w:bottom w:val="none" w:sz="0" w:space="0" w:color="auto"/>
            <w:right w:val="none" w:sz="0" w:space="0" w:color="auto"/>
          </w:divBdr>
        </w:div>
      </w:divsChild>
    </w:div>
    <w:div w:id="809714892">
      <w:bodyDiv w:val="1"/>
      <w:marLeft w:val="0"/>
      <w:marRight w:val="0"/>
      <w:marTop w:val="0"/>
      <w:marBottom w:val="0"/>
      <w:divBdr>
        <w:top w:val="none" w:sz="0" w:space="0" w:color="auto"/>
        <w:left w:val="none" w:sz="0" w:space="0" w:color="auto"/>
        <w:bottom w:val="none" w:sz="0" w:space="0" w:color="auto"/>
        <w:right w:val="none" w:sz="0" w:space="0" w:color="auto"/>
      </w:divBdr>
    </w:div>
    <w:div w:id="833644961">
      <w:bodyDiv w:val="1"/>
      <w:marLeft w:val="0"/>
      <w:marRight w:val="0"/>
      <w:marTop w:val="0"/>
      <w:marBottom w:val="0"/>
      <w:divBdr>
        <w:top w:val="none" w:sz="0" w:space="0" w:color="auto"/>
        <w:left w:val="none" w:sz="0" w:space="0" w:color="auto"/>
        <w:bottom w:val="none" w:sz="0" w:space="0" w:color="auto"/>
        <w:right w:val="none" w:sz="0" w:space="0" w:color="auto"/>
      </w:divBdr>
      <w:divsChild>
        <w:div w:id="834998311">
          <w:marLeft w:val="0"/>
          <w:marRight w:val="0"/>
          <w:marTop w:val="0"/>
          <w:marBottom w:val="0"/>
          <w:divBdr>
            <w:top w:val="none" w:sz="0" w:space="0" w:color="auto"/>
            <w:left w:val="none" w:sz="0" w:space="0" w:color="auto"/>
            <w:bottom w:val="none" w:sz="0" w:space="0" w:color="auto"/>
            <w:right w:val="none" w:sz="0" w:space="0" w:color="auto"/>
          </w:divBdr>
          <w:divsChild>
            <w:div w:id="1038774284">
              <w:marLeft w:val="0"/>
              <w:marRight w:val="0"/>
              <w:marTop w:val="300"/>
              <w:marBottom w:val="0"/>
              <w:divBdr>
                <w:top w:val="none" w:sz="0" w:space="0" w:color="auto"/>
                <w:left w:val="none" w:sz="0" w:space="0" w:color="auto"/>
                <w:bottom w:val="none" w:sz="0" w:space="0" w:color="auto"/>
                <w:right w:val="none" w:sz="0" w:space="0" w:color="auto"/>
              </w:divBdr>
              <w:divsChild>
                <w:div w:id="1186479360">
                  <w:marLeft w:val="0"/>
                  <w:marRight w:val="0"/>
                  <w:marTop w:val="0"/>
                  <w:marBottom w:val="0"/>
                  <w:divBdr>
                    <w:top w:val="none" w:sz="0" w:space="0" w:color="auto"/>
                    <w:left w:val="none" w:sz="0" w:space="0" w:color="auto"/>
                    <w:bottom w:val="none" w:sz="0" w:space="0" w:color="auto"/>
                    <w:right w:val="none" w:sz="0" w:space="0" w:color="auto"/>
                  </w:divBdr>
                  <w:divsChild>
                    <w:div w:id="1244072275">
                      <w:marLeft w:val="0"/>
                      <w:marRight w:val="0"/>
                      <w:marTop w:val="0"/>
                      <w:marBottom w:val="0"/>
                      <w:divBdr>
                        <w:top w:val="none" w:sz="0" w:space="0" w:color="auto"/>
                        <w:left w:val="none" w:sz="0" w:space="0" w:color="auto"/>
                        <w:bottom w:val="none" w:sz="0" w:space="0" w:color="auto"/>
                        <w:right w:val="none" w:sz="0" w:space="0" w:color="auto"/>
                      </w:divBdr>
                      <w:divsChild>
                        <w:div w:id="97741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1912936">
      <w:bodyDiv w:val="1"/>
      <w:marLeft w:val="0"/>
      <w:marRight w:val="0"/>
      <w:marTop w:val="0"/>
      <w:marBottom w:val="0"/>
      <w:divBdr>
        <w:top w:val="none" w:sz="0" w:space="0" w:color="auto"/>
        <w:left w:val="none" w:sz="0" w:space="0" w:color="auto"/>
        <w:bottom w:val="none" w:sz="0" w:space="0" w:color="auto"/>
        <w:right w:val="none" w:sz="0" w:space="0" w:color="auto"/>
      </w:divBdr>
      <w:divsChild>
        <w:div w:id="451441750">
          <w:marLeft w:val="0"/>
          <w:marRight w:val="0"/>
          <w:marTop w:val="0"/>
          <w:marBottom w:val="0"/>
          <w:divBdr>
            <w:top w:val="none" w:sz="0" w:space="0" w:color="auto"/>
            <w:left w:val="none" w:sz="0" w:space="0" w:color="auto"/>
            <w:bottom w:val="none" w:sz="0" w:space="0" w:color="auto"/>
            <w:right w:val="none" w:sz="0" w:space="0" w:color="auto"/>
          </w:divBdr>
          <w:divsChild>
            <w:div w:id="1526598390">
              <w:marLeft w:val="0"/>
              <w:marRight w:val="0"/>
              <w:marTop w:val="300"/>
              <w:marBottom w:val="0"/>
              <w:divBdr>
                <w:top w:val="none" w:sz="0" w:space="0" w:color="auto"/>
                <w:left w:val="none" w:sz="0" w:space="0" w:color="auto"/>
                <w:bottom w:val="none" w:sz="0" w:space="0" w:color="auto"/>
                <w:right w:val="none" w:sz="0" w:space="0" w:color="auto"/>
              </w:divBdr>
              <w:divsChild>
                <w:div w:id="743070385">
                  <w:marLeft w:val="0"/>
                  <w:marRight w:val="0"/>
                  <w:marTop w:val="0"/>
                  <w:marBottom w:val="0"/>
                  <w:divBdr>
                    <w:top w:val="none" w:sz="0" w:space="0" w:color="auto"/>
                    <w:left w:val="none" w:sz="0" w:space="0" w:color="auto"/>
                    <w:bottom w:val="none" w:sz="0" w:space="0" w:color="auto"/>
                    <w:right w:val="none" w:sz="0" w:space="0" w:color="auto"/>
                  </w:divBdr>
                  <w:divsChild>
                    <w:div w:id="827936494">
                      <w:marLeft w:val="0"/>
                      <w:marRight w:val="0"/>
                      <w:marTop w:val="0"/>
                      <w:marBottom w:val="0"/>
                      <w:divBdr>
                        <w:top w:val="none" w:sz="0" w:space="0" w:color="auto"/>
                        <w:left w:val="none" w:sz="0" w:space="0" w:color="auto"/>
                        <w:bottom w:val="none" w:sz="0" w:space="0" w:color="auto"/>
                        <w:right w:val="none" w:sz="0" w:space="0" w:color="auto"/>
                      </w:divBdr>
                      <w:divsChild>
                        <w:div w:id="1413698117">
                          <w:marLeft w:val="0"/>
                          <w:marRight w:val="0"/>
                          <w:marTop w:val="0"/>
                          <w:marBottom w:val="0"/>
                          <w:divBdr>
                            <w:top w:val="none" w:sz="0" w:space="0" w:color="auto"/>
                            <w:left w:val="none" w:sz="0" w:space="0" w:color="auto"/>
                            <w:bottom w:val="none" w:sz="0" w:space="0" w:color="auto"/>
                            <w:right w:val="none" w:sz="0" w:space="0" w:color="auto"/>
                          </w:divBdr>
                          <w:divsChild>
                            <w:div w:id="200258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0017914">
      <w:bodyDiv w:val="1"/>
      <w:marLeft w:val="0"/>
      <w:marRight w:val="0"/>
      <w:marTop w:val="0"/>
      <w:marBottom w:val="0"/>
      <w:divBdr>
        <w:top w:val="none" w:sz="0" w:space="0" w:color="auto"/>
        <w:left w:val="none" w:sz="0" w:space="0" w:color="auto"/>
        <w:bottom w:val="none" w:sz="0" w:space="0" w:color="auto"/>
        <w:right w:val="none" w:sz="0" w:space="0" w:color="auto"/>
      </w:divBdr>
      <w:divsChild>
        <w:div w:id="232010744">
          <w:marLeft w:val="0"/>
          <w:marRight w:val="0"/>
          <w:marTop w:val="0"/>
          <w:marBottom w:val="0"/>
          <w:divBdr>
            <w:top w:val="none" w:sz="0" w:space="8" w:color="auto"/>
            <w:left w:val="single" w:sz="6" w:space="0" w:color="BBBBBB"/>
            <w:bottom w:val="none" w:sz="0" w:space="0" w:color="auto"/>
            <w:right w:val="none" w:sz="0" w:space="0" w:color="auto"/>
          </w:divBdr>
          <w:divsChild>
            <w:div w:id="426273036">
              <w:marLeft w:val="0"/>
              <w:marRight w:val="0"/>
              <w:marTop w:val="0"/>
              <w:marBottom w:val="0"/>
              <w:divBdr>
                <w:top w:val="none" w:sz="0" w:space="0" w:color="auto"/>
                <w:left w:val="none" w:sz="0" w:space="0" w:color="auto"/>
                <w:bottom w:val="none" w:sz="0" w:space="0" w:color="auto"/>
                <w:right w:val="none" w:sz="0" w:space="0" w:color="auto"/>
              </w:divBdr>
              <w:divsChild>
                <w:div w:id="90010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983253">
      <w:bodyDiv w:val="1"/>
      <w:marLeft w:val="0"/>
      <w:marRight w:val="0"/>
      <w:marTop w:val="0"/>
      <w:marBottom w:val="0"/>
      <w:divBdr>
        <w:top w:val="none" w:sz="0" w:space="0" w:color="auto"/>
        <w:left w:val="none" w:sz="0" w:space="0" w:color="auto"/>
        <w:bottom w:val="none" w:sz="0" w:space="0" w:color="auto"/>
        <w:right w:val="none" w:sz="0" w:space="0" w:color="auto"/>
      </w:divBdr>
      <w:divsChild>
        <w:div w:id="1219632322">
          <w:marLeft w:val="0"/>
          <w:marRight w:val="0"/>
          <w:marTop w:val="0"/>
          <w:marBottom w:val="0"/>
          <w:divBdr>
            <w:top w:val="none" w:sz="0" w:space="10" w:color="auto"/>
            <w:left w:val="single" w:sz="6" w:space="0" w:color="BBBBBB"/>
            <w:bottom w:val="none" w:sz="0" w:space="0" w:color="auto"/>
            <w:right w:val="none" w:sz="0" w:space="0" w:color="auto"/>
          </w:divBdr>
          <w:divsChild>
            <w:div w:id="599022307">
              <w:marLeft w:val="0"/>
              <w:marRight w:val="0"/>
              <w:marTop w:val="0"/>
              <w:marBottom w:val="0"/>
              <w:divBdr>
                <w:top w:val="none" w:sz="0" w:space="0" w:color="auto"/>
                <w:left w:val="none" w:sz="0" w:space="0" w:color="auto"/>
                <w:bottom w:val="none" w:sz="0" w:space="0" w:color="auto"/>
                <w:right w:val="none" w:sz="0" w:space="0" w:color="auto"/>
              </w:divBdr>
              <w:divsChild>
                <w:div w:id="174030094">
                  <w:marLeft w:val="0"/>
                  <w:marRight w:val="0"/>
                  <w:marTop w:val="0"/>
                  <w:marBottom w:val="0"/>
                  <w:divBdr>
                    <w:top w:val="none" w:sz="0" w:space="0" w:color="auto"/>
                    <w:left w:val="none" w:sz="0" w:space="0" w:color="auto"/>
                    <w:bottom w:val="none" w:sz="0" w:space="0" w:color="auto"/>
                    <w:right w:val="none" w:sz="0" w:space="0" w:color="auto"/>
                  </w:divBdr>
                  <w:divsChild>
                    <w:div w:id="96057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2751497">
      <w:bodyDiv w:val="1"/>
      <w:marLeft w:val="0"/>
      <w:marRight w:val="0"/>
      <w:marTop w:val="0"/>
      <w:marBottom w:val="0"/>
      <w:divBdr>
        <w:top w:val="none" w:sz="0" w:space="0" w:color="auto"/>
        <w:left w:val="none" w:sz="0" w:space="0" w:color="auto"/>
        <w:bottom w:val="none" w:sz="0" w:space="0" w:color="auto"/>
        <w:right w:val="none" w:sz="0" w:space="0" w:color="auto"/>
      </w:divBdr>
      <w:divsChild>
        <w:div w:id="1415585329">
          <w:marLeft w:val="0"/>
          <w:marRight w:val="0"/>
          <w:marTop w:val="0"/>
          <w:marBottom w:val="0"/>
          <w:divBdr>
            <w:top w:val="none" w:sz="0" w:space="0" w:color="auto"/>
            <w:left w:val="none" w:sz="0" w:space="0" w:color="auto"/>
            <w:bottom w:val="none" w:sz="0" w:space="0" w:color="auto"/>
            <w:right w:val="none" w:sz="0" w:space="0" w:color="auto"/>
          </w:divBdr>
          <w:divsChild>
            <w:div w:id="792753159">
              <w:marLeft w:val="0"/>
              <w:marRight w:val="0"/>
              <w:marTop w:val="2175"/>
              <w:marBottom w:val="300"/>
              <w:divBdr>
                <w:top w:val="none" w:sz="0" w:space="0" w:color="auto"/>
                <w:left w:val="none" w:sz="0" w:space="0" w:color="auto"/>
                <w:bottom w:val="none" w:sz="0" w:space="0" w:color="auto"/>
                <w:right w:val="none" w:sz="0" w:space="0" w:color="auto"/>
              </w:divBdr>
              <w:divsChild>
                <w:div w:id="683675967">
                  <w:marLeft w:val="0"/>
                  <w:marRight w:val="0"/>
                  <w:marTop w:val="105"/>
                  <w:marBottom w:val="0"/>
                  <w:divBdr>
                    <w:top w:val="none" w:sz="0" w:space="0" w:color="auto"/>
                    <w:left w:val="none" w:sz="0" w:space="0" w:color="auto"/>
                    <w:bottom w:val="none" w:sz="0" w:space="0" w:color="auto"/>
                    <w:right w:val="none" w:sz="0" w:space="0" w:color="auto"/>
                  </w:divBdr>
                  <w:divsChild>
                    <w:div w:id="168350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293005">
      <w:bodyDiv w:val="1"/>
      <w:marLeft w:val="0"/>
      <w:marRight w:val="0"/>
      <w:marTop w:val="0"/>
      <w:marBottom w:val="0"/>
      <w:divBdr>
        <w:top w:val="none" w:sz="0" w:space="0" w:color="auto"/>
        <w:left w:val="none" w:sz="0" w:space="0" w:color="auto"/>
        <w:bottom w:val="none" w:sz="0" w:space="0" w:color="auto"/>
        <w:right w:val="none" w:sz="0" w:space="0" w:color="auto"/>
      </w:divBdr>
      <w:divsChild>
        <w:div w:id="8873322">
          <w:marLeft w:val="0"/>
          <w:marRight w:val="0"/>
          <w:marTop w:val="0"/>
          <w:marBottom w:val="0"/>
          <w:divBdr>
            <w:top w:val="none" w:sz="0" w:space="10" w:color="auto"/>
            <w:left w:val="single" w:sz="6" w:space="0" w:color="BBBBBB"/>
            <w:bottom w:val="none" w:sz="0" w:space="0" w:color="auto"/>
            <w:right w:val="none" w:sz="0" w:space="0" w:color="auto"/>
          </w:divBdr>
          <w:divsChild>
            <w:div w:id="765270244">
              <w:marLeft w:val="0"/>
              <w:marRight w:val="0"/>
              <w:marTop w:val="0"/>
              <w:marBottom w:val="0"/>
              <w:divBdr>
                <w:top w:val="none" w:sz="0" w:space="0" w:color="auto"/>
                <w:left w:val="none" w:sz="0" w:space="0" w:color="auto"/>
                <w:bottom w:val="none" w:sz="0" w:space="0" w:color="auto"/>
                <w:right w:val="none" w:sz="0" w:space="0" w:color="auto"/>
              </w:divBdr>
              <w:divsChild>
                <w:div w:id="893732723">
                  <w:marLeft w:val="0"/>
                  <w:marRight w:val="0"/>
                  <w:marTop w:val="0"/>
                  <w:marBottom w:val="0"/>
                  <w:divBdr>
                    <w:top w:val="none" w:sz="0" w:space="0" w:color="auto"/>
                    <w:left w:val="none" w:sz="0" w:space="0" w:color="auto"/>
                    <w:bottom w:val="none" w:sz="0" w:space="0" w:color="auto"/>
                    <w:right w:val="none" w:sz="0" w:space="0" w:color="auto"/>
                  </w:divBdr>
                  <w:divsChild>
                    <w:div w:id="114670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653243">
      <w:bodyDiv w:val="1"/>
      <w:marLeft w:val="0"/>
      <w:marRight w:val="0"/>
      <w:marTop w:val="0"/>
      <w:marBottom w:val="0"/>
      <w:divBdr>
        <w:top w:val="none" w:sz="0" w:space="0" w:color="auto"/>
        <w:left w:val="none" w:sz="0" w:space="0" w:color="auto"/>
        <w:bottom w:val="none" w:sz="0" w:space="0" w:color="auto"/>
        <w:right w:val="none" w:sz="0" w:space="0" w:color="auto"/>
      </w:divBdr>
      <w:divsChild>
        <w:div w:id="855388335">
          <w:marLeft w:val="0"/>
          <w:marRight w:val="0"/>
          <w:marTop w:val="0"/>
          <w:marBottom w:val="0"/>
          <w:divBdr>
            <w:top w:val="none" w:sz="0" w:space="0" w:color="auto"/>
            <w:left w:val="none" w:sz="0" w:space="0" w:color="auto"/>
            <w:bottom w:val="none" w:sz="0" w:space="0" w:color="auto"/>
            <w:right w:val="none" w:sz="0" w:space="0" w:color="auto"/>
          </w:divBdr>
          <w:divsChild>
            <w:div w:id="114939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717575">
      <w:bodyDiv w:val="1"/>
      <w:marLeft w:val="0"/>
      <w:marRight w:val="0"/>
      <w:marTop w:val="0"/>
      <w:marBottom w:val="0"/>
      <w:divBdr>
        <w:top w:val="none" w:sz="0" w:space="0" w:color="auto"/>
        <w:left w:val="none" w:sz="0" w:space="0" w:color="auto"/>
        <w:bottom w:val="none" w:sz="0" w:space="0" w:color="auto"/>
        <w:right w:val="none" w:sz="0" w:space="0" w:color="auto"/>
      </w:divBdr>
      <w:divsChild>
        <w:div w:id="1788036256">
          <w:marLeft w:val="0"/>
          <w:marRight w:val="0"/>
          <w:marTop w:val="0"/>
          <w:marBottom w:val="0"/>
          <w:divBdr>
            <w:top w:val="none" w:sz="0" w:space="10" w:color="auto"/>
            <w:left w:val="single" w:sz="6" w:space="0" w:color="BBBBBB"/>
            <w:bottom w:val="none" w:sz="0" w:space="0" w:color="auto"/>
            <w:right w:val="none" w:sz="0" w:space="0" w:color="auto"/>
          </w:divBdr>
          <w:divsChild>
            <w:div w:id="1647390806">
              <w:marLeft w:val="0"/>
              <w:marRight w:val="0"/>
              <w:marTop w:val="0"/>
              <w:marBottom w:val="0"/>
              <w:divBdr>
                <w:top w:val="none" w:sz="0" w:space="0" w:color="auto"/>
                <w:left w:val="none" w:sz="0" w:space="0" w:color="auto"/>
                <w:bottom w:val="none" w:sz="0" w:space="0" w:color="auto"/>
                <w:right w:val="none" w:sz="0" w:space="0" w:color="auto"/>
              </w:divBdr>
              <w:divsChild>
                <w:div w:id="315652988">
                  <w:marLeft w:val="0"/>
                  <w:marRight w:val="0"/>
                  <w:marTop w:val="0"/>
                  <w:marBottom w:val="0"/>
                  <w:divBdr>
                    <w:top w:val="none" w:sz="0" w:space="0" w:color="auto"/>
                    <w:left w:val="none" w:sz="0" w:space="0" w:color="auto"/>
                    <w:bottom w:val="none" w:sz="0" w:space="0" w:color="auto"/>
                    <w:right w:val="none" w:sz="0" w:space="0" w:color="auto"/>
                  </w:divBdr>
                  <w:divsChild>
                    <w:div w:id="169260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099632">
      <w:bodyDiv w:val="1"/>
      <w:marLeft w:val="0"/>
      <w:marRight w:val="0"/>
      <w:marTop w:val="0"/>
      <w:marBottom w:val="0"/>
      <w:divBdr>
        <w:top w:val="none" w:sz="0" w:space="0" w:color="auto"/>
        <w:left w:val="none" w:sz="0" w:space="0" w:color="auto"/>
        <w:bottom w:val="none" w:sz="0" w:space="0" w:color="auto"/>
        <w:right w:val="none" w:sz="0" w:space="0" w:color="auto"/>
      </w:divBdr>
      <w:divsChild>
        <w:div w:id="1254242930">
          <w:marLeft w:val="0"/>
          <w:marRight w:val="0"/>
          <w:marTop w:val="0"/>
          <w:marBottom w:val="0"/>
          <w:divBdr>
            <w:top w:val="none" w:sz="0" w:space="10" w:color="auto"/>
            <w:left w:val="single" w:sz="6" w:space="0" w:color="BBBBBB"/>
            <w:bottom w:val="none" w:sz="0" w:space="0" w:color="auto"/>
            <w:right w:val="none" w:sz="0" w:space="0" w:color="auto"/>
          </w:divBdr>
          <w:divsChild>
            <w:div w:id="1102846389">
              <w:marLeft w:val="0"/>
              <w:marRight w:val="0"/>
              <w:marTop w:val="0"/>
              <w:marBottom w:val="0"/>
              <w:divBdr>
                <w:top w:val="none" w:sz="0" w:space="0" w:color="auto"/>
                <w:left w:val="none" w:sz="0" w:space="0" w:color="auto"/>
                <w:bottom w:val="none" w:sz="0" w:space="0" w:color="auto"/>
                <w:right w:val="none" w:sz="0" w:space="0" w:color="auto"/>
              </w:divBdr>
              <w:divsChild>
                <w:div w:id="306860179">
                  <w:marLeft w:val="0"/>
                  <w:marRight w:val="0"/>
                  <w:marTop w:val="0"/>
                  <w:marBottom w:val="0"/>
                  <w:divBdr>
                    <w:top w:val="none" w:sz="0" w:space="0" w:color="auto"/>
                    <w:left w:val="none" w:sz="0" w:space="0" w:color="auto"/>
                    <w:bottom w:val="none" w:sz="0" w:space="0" w:color="auto"/>
                    <w:right w:val="none" w:sz="0" w:space="0" w:color="auto"/>
                  </w:divBdr>
                  <w:divsChild>
                    <w:div w:id="196241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775970">
      <w:bodyDiv w:val="1"/>
      <w:marLeft w:val="0"/>
      <w:marRight w:val="0"/>
      <w:marTop w:val="0"/>
      <w:marBottom w:val="0"/>
      <w:divBdr>
        <w:top w:val="none" w:sz="0" w:space="0" w:color="auto"/>
        <w:left w:val="none" w:sz="0" w:space="0" w:color="auto"/>
        <w:bottom w:val="none" w:sz="0" w:space="0" w:color="auto"/>
        <w:right w:val="none" w:sz="0" w:space="0" w:color="auto"/>
      </w:divBdr>
      <w:divsChild>
        <w:div w:id="1123888840">
          <w:marLeft w:val="0"/>
          <w:marRight w:val="0"/>
          <w:marTop w:val="0"/>
          <w:marBottom w:val="0"/>
          <w:divBdr>
            <w:top w:val="none" w:sz="0" w:space="0" w:color="auto"/>
            <w:left w:val="none" w:sz="0" w:space="0" w:color="auto"/>
            <w:bottom w:val="none" w:sz="0" w:space="0" w:color="auto"/>
            <w:right w:val="none" w:sz="0" w:space="0" w:color="auto"/>
          </w:divBdr>
          <w:divsChild>
            <w:div w:id="1587113009">
              <w:marLeft w:val="0"/>
              <w:marRight w:val="0"/>
              <w:marTop w:val="300"/>
              <w:marBottom w:val="0"/>
              <w:divBdr>
                <w:top w:val="none" w:sz="0" w:space="0" w:color="auto"/>
                <w:left w:val="none" w:sz="0" w:space="0" w:color="auto"/>
                <w:bottom w:val="none" w:sz="0" w:space="0" w:color="auto"/>
                <w:right w:val="none" w:sz="0" w:space="0" w:color="auto"/>
              </w:divBdr>
              <w:divsChild>
                <w:div w:id="501705618">
                  <w:marLeft w:val="0"/>
                  <w:marRight w:val="0"/>
                  <w:marTop w:val="0"/>
                  <w:marBottom w:val="0"/>
                  <w:divBdr>
                    <w:top w:val="none" w:sz="0" w:space="0" w:color="auto"/>
                    <w:left w:val="none" w:sz="0" w:space="0" w:color="auto"/>
                    <w:bottom w:val="none" w:sz="0" w:space="0" w:color="auto"/>
                    <w:right w:val="none" w:sz="0" w:space="0" w:color="auto"/>
                  </w:divBdr>
                  <w:divsChild>
                    <w:div w:id="364986747">
                      <w:marLeft w:val="0"/>
                      <w:marRight w:val="0"/>
                      <w:marTop w:val="0"/>
                      <w:marBottom w:val="0"/>
                      <w:divBdr>
                        <w:top w:val="none" w:sz="0" w:space="0" w:color="auto"/>
                        <w:left w:val="none" w:sz="0" w:space="0" w:color="auto"/>
                        <w:bottom w:val="none" w:sz="0" w:space="0" w:color="auto"/>
                        <w:right w:val="none" w:sz="0" w:space="0" w:color="auto"/>
                      </w:divBdr>
                      <w:divsChild>
                        <w:div w:id="570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9256847">
      <w:bodyDiv w:val="1"/>
      <w:marLeft w:val="0"/>
      <w:marRight w:val="0"/>
      <w:marTop w:val="0"/>
      <w:marBottom w:val="0"/>
      <w:divBdr>
        <w:top w:val="none" w:sz="0" w:space="0" w:color="auto"/>
        <w:left w:val="none" w:sz="0" w:space="0" w:color="auto"/>
        <w:bottom w:val="none" w:sz="0" w:space="0" w:color="auto"/>
        <w:right w:val="none" w:sz="0" w:space="0" w:color="auto"/>
      </w:divBdr>
      <w:divsChild>
        <w:div w:id="211502117">
          <w:marLeft w:val="0"/>
          <w:marRight w:val="0"/>
          <w:marTop w:val="0"/>
          <w:marBottom w:val="0"/>
          <w:divBdr>
            <w:top w:val="none" w:sz="0" w:space="10" w:color="auto"/>
            <w:left w:val="single" w:sz="6" w:space="0" w:color="BBBBBB"/>
            <w:bottom w:val="none" w:sz="0" w:space="0" w:color="auto"/>
            <w:right w:val="none" w:sz="0" w:space="0" w:color="auto"/>
          </w:divBdr>
          <w:divsChild>
            <w:div w:id="1664578295">
              <w:marLeft w:val="0"/>
              <w:marRight w:val="0"/>
              <w:marTop w:val="0"/>
              <w:marBottom w:val="0"/>
              <w:divBdr>
                <w:top w:val="none" w:sz="0" w:space="0" w:color="auto"/>
                <w:left w:val="none" w:sz="0" w:space="0" w:color="auto"/>
                <w:bottom w:val="none" w:sz="0" w:space="0" w:color="auto"/>
                <w:right w:val="none" w:sz="0" w:space="0" w:color="auto"/>
              </w:divBdr>
              <w:divsChild>
                <w:div w:id="433593969">
                  <w:marLeft w:val="0"/>
                  <w:marRight w:val="0"/>
                  <w:marTop w:val="0"/>
                  <w:marBottom w:val="0"/>
                  <w:divBdr>
                    <w:top w:val="none" w:sz="0" w:space="0" w:color="auto"/>
                    <w:left w:val="none" w:sz="0" w:space="0" w:color="auto"/>
                    <w:bottom w:val="none" w:sz="0" w:space="0" w:color="auto"/>
                    <w:right w:val="none" w:sz="0" w:space="0" w:color="auto"/>
                  </w:divBdr>
                  <w:divsChild>
                    <w:div w:id="85184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163890">
      <w:bodyDiv w:val="1"/>
      <w:marLeft w:val="0"/>
      <w:marRight w:val="0"/>
      <w:marTop w:val="0"/>
      <w:marBottom w:val="0"/>
      <w:divBdr>
        <w:top w:val="none" w:sz="0" w:space="0" w:color="auto"/>
        <w:left w:val="none" w:sz="0" w:space="0" w:color="auto"/>
        <w:bottom w:val="none" w:sz="0" w:space="0" w:color="auto"/>
        <w:right w:val="none" w:sz="0" w:space="0" w:color="auto"/>
      </w:divBdr>
      <w:divsChild>
        <w:div w:id="375735359">
          <w:marLeft w:val="0"/>
          <w:marRight w:val="0"/>
          <w:marTop w:val="0"/>
          <w:marBottom w:val="0"/>
          <w:divBdr>
            <w:top w:val="none" w:sz="0" w:space="0" w:color="auto"/>
            <w:left w:val="none" w:sz="0" w:space="0" w:color="auto"/>
            <w:bottom w:val="none" w:sz="0" w:space="0" w:color="auto"/>
            <w:right w:val="none" w:sz="0" w:space="0" w:color="auto"/>
          </w:divBdr>
          <w:divsChild>
            <w:div w:id="225530312">
              <w:marLeft w:val="0"/>
              <w:marRight w:val="0"/>
              <w:marTop w:val="0"/>
              <w:marBottom w:val="0"/>
              <w:divBdr>
                <w:top w:val="none" w:sz="0" w:space="0" w:color="auto"/>
                <w:left w:val="single" w:sz="6" w:space="0" w:color="CCCCCC"/>
                <w:bottom w:val="single" w:sz="6" w:space="0" w:color="02176E"/>
                <w:right w:val="single" w:sz="6" w:space="0" w:color="02176E"/>
              </w:divBdr>
              <w:divsChild>
                <w:div w:id="1685085714">
                  <w:marLeft w:val="0"/>
                  <w:marRight w:val="0"/>
                  <w:marTop w:val="0"/>
                  <w:marBottom w:val="0"/>
                  <w:divBdr>
                    <w:top w:val="none" w:sz="0" w:space="0" w:color="auto"/>
                    <w:left w:val="none" w:sz="0" w:space="0" w:color="auto"/>
                    <w:bottom w:val="none" w:sz="0" w:space="0" w:color="auto"/>
                    <w:right w:val="none" w:sz="0" w:space="0" w:color="auto"/>
                  </w:divBdr>
                  <w:divsChild>
                    <w:div w:id="106434877">
                      <w:marLeft w:val="0"/>
                      <w:marRight w:val="0"/>
                      <w:marTop w:val="0"/>
                      <w:marBottom w:val="0"/>
                      <w:divBdr>
                        <w:top w:val="none" w:sz="0" w:space="0" w:color="auto"/>
                        <w:left w:val="none" w:sz="0" w:space="0" w:color="auto"/>
                        <w:bottom w:val="none" w:sz="0" w:space="0" w:color="auto"/>
                        <w:right w:val="none" w:sz="0" w:space="0" w:color="auto"/>
                      </w:divBdr>
                    </w:div>
                    <w:div w:id="1280138113">
                      <w:marLeft w:val="0"/>
                      <w:marRight w:val="0"/>
                      <w:marTop w:val="0"/>
                      <w:marBottom w:val="0"/>
                      <w:divBdr>
                        <w:top w:val="none" w:sz="0" w:space="0" w:color="auto"/>
                        <w:left w:val="none" w:sz="0" w:space="0" w:color="auto"/>
                        <w:bottom w:val="none" w:sz="0" w:space="0" w:color="auto"/>
                        <w:right w:val="none" w:sz="0" w:space="0" w:color="auto"/>
                      </w:divBdr>
                    </w:div>
                    <w:div w:id="160958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57962">
      <w:bodyDiv w:val="1"/>
      <w:marLeft w:val="0"/>
      <w:marRight w:val="0"/>
      <w:marTop w:val="0"/>
      <w:marBottom w:val="0"/>
      <w:divBdr>
        <w:top w:val="none" w:sz="0" w:space="0" w:color="auto"/>
        <w:left w:val="none" w:sz="0" w:space="0" w:color="auto"/>
        <w:bottom w:val="none" w:sz="0" w:space="0" w:color="auto"/>
        <w:right w:val="none" w:sz="0" w:space="0" w:color="auto"/>
      </w:divBdr>
      <w:divsChild>
        <w:div w:id="734284508">
          <w:marLeft w:val="0"/>
          <w:marRight w:val="0"/>
          <w:marTop w:val="0"/>
          <w:marBottom w:val="0"/>
          <w:divBdr>
            <w:top w:val="none" w:sz="0" w:space="0" w:color="auto"/>
            <w:left w:val="none" w:sz="0" w:space="0" w:color="auto"/>
            <w:bottom w:val="none" w:sz="0" w:space="0" w:color="auto"/>
            <w:right w:val="none" w:sz="0" w:space="0" w:color="auto"/>
          </w:divBdr>
          <w:divsChild>
            <w:div w:id="909771610">
              <w:marLeft w:val="0"/>
              <w:marRight w:val="0"/>
              <w:marTop w:val="0"/>
              <w:marBottom w:val="0"/>
              <w:divBdr>
                <w:top w:val="none" w:sz="0" w:space="0" w:color="auto"/>
                <w:left w:val="none" w:sz="0" w:space="0" w:color="auto"/>
                <w:bottom w:val="none" w:sz="0" w:space="0" w:color="auto"/>
                <w:right w:val="none" w:sz="0" w:space="0" w:color="auto"/>
              </w:divBdr>
              <w:divsChild>
                <w:div w:id="215513495">
                  <w:marLeft w:val="0"/>
                  <w:marRight w:val="0"/>
                  <w:marTop w:val="0"/>
                  <w:marBottom w:val="0"/>
                  <w:divBdr>
                    <w:top w:val="none" w:sz="0" w:space="0" w:color="auto"/>
                    <w:left w:val="none" w:sz="0" w:space="0" w:color="auto"/>
                    <w:bottom w:val="none" w:sz="0" w:space="0" w:color="auto"/>
                    <w:right w:val="none" w:sz="0" w:space="0" w:color="auto"/>
                  </w:divBdr>
                  <w:divsChild>
                    <w:div w:id="1350763460">
                      <w:marLeft w:val="0"/>
                      <w:marRight w:val="0"/>
                      <w:marTop w:val="0"/>
                      <w:marBottom w:val="0"/>
                      <w:divBdr>
                        <w:top w:val="none" w:sz="0" w:space="0" w:color="auto"/>
                        <w:left w:val="none" w:sz="0" w:space="0" w:color="auto"/>
                        <w:bottom w:val="none" w:sz="0" w:space="0" w:color="auto"/>
                        <w:right w:val="none" w:sz="0" w:space="0" w:color="auto"/>
                      </w:divBdr>
                      <w:divsChild>
                        <w:div w:id="954142860">
                          <w:marLeft w:val="0"/>
                          <w:marRight w:val="0"/>
                          <w:marTop w:val="0"/>
                          <w:marBottom w:val="0"/>
                          <w:divBdr>
                            <w:top w:val="none" w:sz="0" w:space="0" w:color="auto"/>
                            <w:left w:val="none" w:sz="0" w:space="0" w:color="auto"/>
                            <w:bottom w:val="none" w:sz="0" w:space="0" w:color="auto"/>
                            <w:right w:val="none" w:sz="0" w:space="0" w:color="auto"/>
                          </w:divBdr>
                          <w:divsChild>
                            <w:div w:id="70132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0703968">
      <w:bodyDiv w:val="1"/>
      <w:marLeft w:val="0"/>
      <w:marRight w:val="0"/>
      <w:marTop w:val="0"/>
      <w:marBottom w:val="0"/>
      <w:divBdr>
        <w:top w:val="none" w:sz="0" w:space="0" w:color="auto"/>
        <w:left w:val="none" w:sz="0" w:space="0" w:color="auto"/>
        <w:bottom w:val="none" w:sz="0" w:space="0" w:color="auto"/>
        <w:right w:val="none" w:sz="0" w:space="0" w:color="auto"/>
      </w:divBdr>
      <w:divsChild>
        <w:div w:id="286282787">
          <w:marLeft w:val="0"/>
          <w:marRight w:val="0"/>
          <w:marTop w:val="0"/>
          <w:marBottom w:val="0"/>
          <w:divBdr>
            <w:top w:val="none" w:sz="0" w:space="10" w:color="auto"/>
            <w:left w:val="single" w:sz="6" w:space="0" w:color="BBBBBB"/>
            <w:bottom w:val="none" w:sz="0" w:space="0" w:color="auto"/>
            <w:right w:val="none" w:sz="0" w:space="0" w:color="auto"/>
          </w:divBdr>
          <w:divsChild>
            <w:div w:id="1496066985">
              <w:marLeft w:val="0"/>
              <w:marRight w:val="0"/>
              <w:marTop w:val="0"/>
              <w:marBottom w:val="0"/>
              <w:divBdr>
                <w:top w:val="none" w:sz="0" w:space="0" w:color="auto"/>
                <w:left w:val="none" w:sz="0" w:space="0" w:color="auto"/>
                <w:bottom w:val="none" w:sz="0" w:space="0" w:color="auto"/>
                <w:right w:val="none" w:sz="0" w:space="0" w:color="auto"/>
              </w:divBdr>
              <w:divsChild>
                <w:div w:id="1350833092">
                  <w:marLeft w:val="0"/>
                  <w:marRight w:val="0"/>
                  <w:marTop w:val="0"/>
                  <w:marBottom w:val="0"/>
                  <w:divBdr>
                    <w:top w:val="none" w:sz="0" w:space="0" w:color="auto"/>
                    <w:left w:val="none" w:sz="0" w:space="0" w:color="auto"/>
                    <w:bottom w:val="none" w:sz="0" w:space="0" w:color="auto"/>
                    <w:right w:val="none" w:sz="0" w:space="0" w:color="auto"/>
                  </w:divBdr>
                  <w:divsChild>
                    <w:div w:id="134331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704776">
      <w:bodyDiv w:val="1"/>
      <w:marLeft w:val="150"/>
      <w:marRight w:val="150"/>
      <w:marTop w:val="150"/>
      <w:marBottom w:val="150"/>
      <w:divBdr>
        <w:top w:val="none" w:sz="0" w:space="0" w:color="auto"/>
        <w:left w:val="none" w:sz="0" w:space="0" w:color="auto"/>
        <w:bottom w:val="none" w:sz="0" w:space="0" w:color="auto"/>
        <w:right w:val="none" w:sz="0" w:space="0" w:color="auto"/>
      </w:divBdr>
    </w:div>
    <w:div w:id="1962958822">
      <w:bodyDiv w:val="1"/>
      <w:marLeft w:val="0"/>
      <w:marRight w:val="0"/>
      <w:marTop w:val="0"/>
      <w:marBottom w:val="0"/>
      <w:divBdr>
        <w:top w:val="none" w:sz="0" w:space="0" w:color="auto"/>
        <w:left w:val="none" w:sz="0" w:space="0" w:color="auto"/>
        <w:bottom w:val="none" w:sz="0" w:space="0" w:color="auto"/>
        <w:right w:val="none" w:sz="0" w:space="0" w:color="auto"/>
      </w:divBdr>
      <w:divsChild>
        <w:div w:id="1580477489">
          <w:marLeft w:val="0"/>
          <w:marRight w:val="0"/>
          <w:marTop w:val="0"/>
          <w:marBottom w:val="0"/>
          <w:divBdr>
            <w:top w:val="none" w:sz="0" w:space="0" w:color="auto"/>
            <w:left w:val="single" w:sz="2" w:space="0" w:color="E0DDCE"/>
            <w:bottom w:val="none" w:sz="0" w:space="0" w:color="auto"/>
            <w:right w:val="single" w:sz="2" w:space="0" w:color="E0DDCE"/>
          </w:divBdr>
          <w:divsChild>
            <w:div w:id="1234778609">
              <w:marLeft w:val="0"/>
              <w:marRight w:val="0"/>
              <w:marTop w:val="0"/>
              <w:marBottom w:val="0"/>
              <w:divBdr>
                <w:top w:val="none" w:sz="0" w:space="0" w:color="auto"/>
                <w:left w:val="none" w:sz="0" w:space="0" w:color="auto"/>
                <w:bottom w:val="none" w:sz="0" w:space="0" w:color="auto"/>
                <w:right w:val="none" w:sz="0" w:space="0" w:color="auto"/>
              </w:divBdr>
              <w:divsChild>
                <w:div w:id="1347631116">
                  <w:marLeft w:val="0"/>
                  <w:marRight w:val="0"/>
                  <w:marTop w:val="0"/>
                  <w:marBottom w:val="0"/>
                  <w:divBdr>
                    <w:top w:val="none" w:sz="0" w:space="0" w:color="auto"/>
                    <w:left w:val="none" w:sz="0" w:space="0" w:color="auto"/>
                    <w:bottom w:val="none" w:sz="0" w:space="0" w:color="auto"/>
                    <w:right w:val="none" w:sz="0" w:space="0" w:color="auto"/>
                  </w:divBdr>
                  <w:divsChild>
                    <w:div w:id="1299913995">
                      <w:marLeft w:val="0"/>
                      <w:marRight w:val="0"/>
                      <w:marTop w:val="0"/>
                      <w:marBottom w:val="0"/>
                      <w:divBdr>
                        <w:top w:val="none" w:sz="0" w:space="0" w:color="auto"/>
                        <w:left w:val="single" w:sz="2" w:space="0" w:color="CCCCCC"/>
                        <w:bottom w:val="single" w:sz="2" w:space="0" w:color="CCCCCC"/>
                        <w:right w:val="single" w:sz="2" w:space="0" w:color="CCCCCC"/>
                      </w:divBdr>
                      <w:divsChild>
                        <w:div w:id="262960935">
                          <w:marLeft w:val="0"/>
                          <w:marRight w:val="0"/>
                          <w:marTop w:val="0"/>
                          <w:marBottom w:val="0"/>
                          <w:divBdr>
                            <w:top w:val="none" w:sz="0" w:space="0" w:color="auto"/>
                            <w:left w:val="none" w:sz="0" w:space="0" w:color="auto"/>
                            <w:bottom w:val="none" w:sz="0" w:space="0" w:color="auto"/>
                            <w:right w:val="none" w:sz="0" w:space="0" w:color="auto"/>
                          </w:divBdr>
                          <w:divsChild>
                            <w:div w:id="330762488">
                              <w:marLeft w:val="0"/>
                              <w:marRight w:val="0"/>
                              <w:marTop w:val="0"/>
                              <w:marBottom w:val="0"/>
                              <w:divBdr>
                                <w:top w:val="none" w:sz="0" w:space="0" w:color="auto"/>
                                <w:left w:val="none" w:sz="0" w:space="0" w:color="auto"/>
                                <w:bottom w:val="none" w:sz="0" w:space="0" w:color="auto"/>
                                <w:right w:val="none" w:sz="0" w:space="0" w:color="auto"/>
                              </w:divBdr>
                              <w:divsChild>
                                <w:div w:id="553389244">
                                  <w:marLeft w:val="0"/>
                                  <w:marRight w:val="0"/>
                                  <w:marTop w:val="0"/>
                                  <w:marBottom w:val="0"/>
                                  <w:divBdr>
                                    <w:top w:val="none" w:sz="0" w:space="0" w:color="auto"/>
                                    <w:left w:val="none" w:sz="0" w:space="0" w:color="auto"/>
                                    <w:bottom w:val="none" w:sz="0" w:space="0" w:color="auto"/>
                                    <w:right w:val="none" w:sz="0" w:space="0" w:color="auto"/>
                                  </w:divBdr>
                                  <w:divsChild>
                                    <w:div w:id="670522949">
                                      <w:marLeft w:val="0"/>
                                      <w:marRight w:val="0"/>
                                      <w:marTop w:val="0"/>
                                      <w:marBottom w:val="0"/>
                                      <w:divBdr>
                                        <w:top w:val="none" w:sz="0" w:space="0" w:color="auto"/>
                                        <w:left w:val="none" w:sz="0" w:space="0" w:color="auto"/>
                                        <w:bottom w:val="none" w:sz="0" w:space="0" w:color="auto"/>
                                        <w:right w:val="none" w:sz="0" w:space="0" w:color="auto"/>
                                      </w:divBdr>
                                      <w:divsChild>
                                        <w:div w:id="6526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5735545">
      <w:bodyDiv w:val="1"/>
      <w:marLeft w:val="150"/>
      <w:marRight w:val="150"/>
      <w:marTop w:val="150"/>
      <w:marBottom w:val="150"/>
      <w:divBdr>
        <w:top w:val="none" w:sz="0" w:space="0" w:color="auto"/>
        <w:left w:val="none" w:sz="0" w:space="0" w:color="auto"/>
        <w:bottom w:val="none" w:sz="0" w:space="0" w:color="auto"/>
        <w:right w:val="none" w:sz="0" w:space="0" w:color="auto"/>
      </w:divBdr>
    </w:div>
    <w:div w:id="2101874094">
      <w:bodyDiv w:val="1"/>
      <w:marLeft w:val="0"/>
      <w:marRight w:val="0"/>
      <w:marTop w:val="0"/>
      <w:marBottom w:val="0"/>
      <w:divBdr>
        <w:top w:val="none" w:sz="0" w:space="0" w:color="auto"/>
        <w:left w:val="none" w:sz="0" w:space="0" w:color="auto"/>
        <w:bottom w:val="none" w:sz="0" w:space="0" w:color="auto"/>
        <w:right w:val="none" w:sz="0" w:space="0" w:color="auto"/>
      </w:divBdr>
      <w:divsChild>
        <w:div w:id="629946242">
          <w:marLeft w:val="0"/>
          <w:marRight w:val="0"/>
          <w:marTop w:val="0"/>
          <w:marBottom w:val="0"/>
          <w:divBdr>
            <w:top w:val="none" w:sz="0" w:space="0" w:color="auto"/>
            <w:left w:val="single" w:sz="12" w:space="0" w:color="F1F1F1"/>
            <w:bottom w:val="none" w:sz="0" w:space="0" w:color="auto"/>
            <w:right w:val="single" w:sz="12" w:space="0" w:color="F1F1F1"/>
          </w:divBdr>
          <w:divsChild>
            <w:div w:id="937559975">
              <w:marLeft w:val="0"/>
              <w:marRight w:val="0"/>
              <w:marTop w:val="0"/>
              <w:marBottom w:val="0"/>
              <w:divBdr>
                <w:top w:val="none" w:sz="0" w:space="0" w:color="auto"/>
                <w:left w:val="none" w:sz="0" w:space="0" w:color="auto"/>
                <w:bottom w:val="none" w:sz="0" w:space="0" w:color="auto"/>
                <w:right w:val="none" w:sz="0" w:space="0" w:color="auto"/>
              </w:divBdr>
              <w:divsChild>
                <w:div w:id="465464879">
                  <w:marLeft w:val="0"/>
                  <w:marRight w:val="0"/>
                  <w:marTop w:val="0"/>
                  <w:marBottom w:val="0"/>
                  <w:divBdr>
                    <w:top w:val="none" w:sz="0" w:space="0" w:color="auto"/>
                    <w:left w:val="none" w:sz="0" w:space="0" w:color="auto"/>
                    <w:bottom w:val="none" w:sz="0" w:space="0" w:color="auto"/>
                    <w:right w:val="none" w:sz="0" w:space="0" w:color="auto"/>
                  </w:divBdr>
                  <w:divsChild>
                    <w:div w:id="230308702">
                      <w:marLeft w:val="0"/>
                      <w:marRight w:val="0"/>
                      <w:marTop w:val="0"/>
                      <w:marBottom w:val="0"/>
                      <w:divBdr>
                        <w:top w:val="none" w:sz="0" w:space="0" w:color="auto"/>
                        <w:left w:val="none" w:sz="0" w:space="0" w:color="auto"/>
                        <w:bottom w:val="none" w:sz="0" w:space="0" w:color="auto"/>
                        <w:right w:val="none" w:sz="0" w:space="0" w:color="auto"/>
                      </w:divBdr>
                      <w:divsChild>
                        <w:div w:id="2036537416">
                          <w:marLeft w:val="0"/>
                          <w:marRight w:val="0"/>
                          <w:marTop w:val="0"/>
                          <w:marBottom w:val="0"/>
                          <w:divBdr>
                            <w:top w:val="none" w:sz="0" w:space="0" w:color="auto"/>
                            <w:left w:val="none" w:sz="0" w:space="0" w:color="auto"/>
                            <w:bottom w:val="none" w:sz="0" w:space="0" w:color="auto"/>
                            <w:right w:val="none" w:sz="0" w:space="0" w:color="auto"/>
                          </w:divBdr>
                          <w:divsChild>
                            <w:div w:id="55118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fontTable" Target="fontTable.xml"/><Relationship Id="rId21" Type="http://schemas.openxmlformats.org/officeDocument/2006/relationships/theme" Target="theme/theme1.xml"/><Relationship Id="rId22" Type="http://schemas.microsoft.com/office/2007/relationships/stylesWithEffects" Target="stylesWithEffects.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yperlink" Target="http://www.verisign.com/code-signing/information-center/certificates-faq/index.html" TargetMode="External"/><Relationship Id="rId15" Type="http://schemas.openxmlformats.org/officeDocument/2006/relationships/hyperlink" Target="http://www.tech-pro.net/code-signing-for-developers.html" TargetMode="External"/><Relationship Id="rId16" Type="http://schemas.openxmlformats.org/officeDocument/2006/relationships/hyperlink" Target="http://msdn.microsoft.com/en-us/library/ms537361(VS.85).aspx" TargetMode="External"/><Relationship Id="rId17" Type="http://schemas.openxmlformats.org/officeDocument/2006/relationships/hyperlink" Target="http://www.iso.org/iso/iso_catalogue/catalogue_tc/catalogue_detail.htm?csnumber=25486" TargetMode="External"/><Relationship Id="rId18" Type="http://schemas.openxmlformats.org/officeDocument/2006/relationships/hyperlink" Target="http://www.itu.int/rec/T-REC-X.509/en" TargetMode="External"/><Relationship Id="rId19" Type="http://schemas.openxmlformats.org/officeDocument/2006/relationships/hyperlink" Target="http://www.windowsecurity.com/articles/Code-Signing.html?printversion"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53452-3900-D346-B55E-92F2B20B7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4272</Words>
  <Characters>24355</Characters>
  <Application>Microsoft Macintosh Word</Application>
  <DocSecurity>0</DocSecurity>
  <Lines>202</Lines>
  <Paragraphs>48</Paragraphs>
  <ScaleCrop>false</ScaleCrop>
  <HeadingPairs>
    <vt:vector size="2" baseType="variant">
      <vt:variant>
        <vt:lpstr>Title</vt:lpstr>
      </vt:variant>
      <vt:variant>
        <vt:i4>1</vt:i4>
      </vt:variant>
    </vt:vector>
  </HeadingPairs>
  <TitlesOfParts>
    <vt:vector size="1" baseType="lpstr">
      <vt:lpstr>n0317</vt:lpstr>
    </vt:vector>
  </TitlesOfParts>
  <Company>.</Company>
  <LinksUpToDate>false</LinksUpToDate>
  <CharactersWithSpaces>29909</CharactersWithSpaces>
  <SharedDoc>false</SharedDoc>
  <HLinks>
    <vt:vector size="36" baseType="variant">
      <vt:variant>
        <vt:i4>4194349</vt:i4>
      </vt:variant>
      <vt:variant>
        <vt:i4>21</vt:i4>
      </vt:variant>
      <vt:variant>
        <vt:i4>0</vt:i4>
      </vt:variant>
      <vt:variant>
        <vt:i4>5</vt:i4>
      </vt:variant>
      <vt:variant>
        <vt:lpwstr>http://www.windowsecurity.com/articles/Code-Signing.html?printversion</vt:lpwstr>
      </vt:variant>
      <vt:variant>
        <vt:lpwstr/>
      </vt:variant>
      <vt:variant>
        <vt:i4>5177403</vt:i4>
      </vt:variant>
      <vt:variant>
        <vt:i4>18</vt:i4>
      </vt:variant>
      <vt:variant>
        <vt:i4>0</vt:i4>
      </vt:variant>
      <vt:variant>
        <vt:i4>5</vt:i4>
      </vt:variant>
      <vt:variant>
        <vt:lpwstr>http://www.itu.int/rec/T-REC-X.509/en</vt:lpwstr>
      </vt:variant>
      <vt:variant>
        <vt:lpwstr/>
      </vt:variant>
      <vt:variant>
        <vt:i4>6488176</vt:i4>
      </vt:variant>
      <vt:variant>
        <vt:i4>15</vt:i4>
      </vt:variant>
      <vt:variant>
        <vt:i4>0</vt:i4>
      </vt:variant>
      <vt:variant>
        <vt:i4>5</vt:i4>
      </vt:variant>
      <vt:variant>
        <vt:lpwstr>http://www.iso.org/iso/iso_catalogue/catalogue_tc/catalogue_detail.htm?csnumber=25486</vt:lpwstr>
      </vt:variant>
      <vt:variant>
        <vt:lpwstr/>
      </vt:variant>
      <vt:variant>
        <vt:i4>1310799</vt:i4>
      </vt:variant>
      <vt:variant>
        <vt:i4>12</vt:i4>
      </vt:variant>
      <vt:variant>
        <vt:i4>0</vt:i4>
      </vt:variant>
      <vt:variant>
        <vt:i4>5</vt:i4>
      </vt:variant>
      <vt:variant>
        <vt:lpwstr>http://msdn.microsoft.com/en-us/library/ms537361(VS.85).aspx</vt:lpwstr>
      </vt:variant>
      <vt:variant>
        <vt:lpwstr/>
      </vt:variant>
      <vt:variant>
        <vt:i4>4784136</vt:i4>
      </vt:variant>
      <vt:variant>
        <vt:i4>9</vt:i4>
      </vt:variant>
      <vt:variant>
        <vt:i4>0</vt:i4>
      </vt:variant>
      <vt:variant>
        <vt:i4>5</vt:i4>
      </vt:variant>
      <vt:variant>
        <vt:lpwstr>http://www.tech-pro.net/code-signing-for-developers.html</vt:lpwstr>
      </vt:variant>
      <vt:variant>
        <vt:lpwstr/>
      </vt:variant>
      <vt:variant>
        <vt:i4>7143499</vt:i4>
      </vt:variant>
      <vt:variant>
        <vt:i4>6</vt:i4>
      </vt:variant>
      <vt:variant>
        <vt:i4>0</vt:i4>
      </vt:variant>
      <vt:variant>
        <vt:i4>5</vt:i4>
      </vt:variant>
      <vt:variant>
        <vt:lpwstr>http://www.verisign.com/code-signing/information-center/certificates-faq/index.html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n0317</dc:title>
  <dc:creator>ldwagon</dc:creator>
  <cp:lastModifiedBy>John Benito</cp:lastModifiedBy>
  <cp:revision>3</cp:revision>
  <cp:lastPrinted>2012-03-16T16:54:00Z</cp:lastPrinted>
  <dcterms:created xsi:type="dcterms:W3CDTF">2012-03-16T16:54:00Z</dcterms:created>
  <dcterms:modified xsi:type="dcterms:W3CDTF">2012-03-16T16:54:00Z</dcterms:modified>
</cp:coreProperties>
</file>